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0A01F934" w14:textId="378AEECA" w:rsidR="008C2E49" w:rsidRDefault="008C2E49" w:rsidP="008C2E49">
      <w:pPr>
        <w:keepNext/>
        <w:spacing w:before="120" w:after="0" w:line="240" w:lineRule="atLeast"/>
        <w:jc w:val="right"/>
        <w:outlineLvl w:val="0"/>
        <w:rPr>
          <w:rFonts w:ascii="Trebuchet MS" w:eastAsia="Times New Roman" w:hAnsi="Trebuchet MS" w:cs="Times New Roman"/>
          <w:b/>
          <w:bCs/>
        </w:rPr>
      </w:pPr>
      <w:bookmarkStart w:id="1" w:name="_Toc477268622"/>
      <w:bookmarkStart w:id="2" w:name="_Toc510435016"/>
      <w:r w:rsidRPr="00B01C98">
        <w:rPr>
          <w:rFonts w:ascii="Trebuchet MS" w:eastAsia="Times New Roman" w:hAnsi="Trebuchet MS" w:cs="Times New Roman"/>
          <w:b/>
          <w:bCs/>
        </w:rPr>
        <w:t xml:space="preserve">ANEXA </w:t>
      </w:r>
      <w:bookmarkEnd w:id="1"/>
      <w:bookmarkEnd w:id="2"/>
      <w:r w:rsidR="002D055A">
        <w:rPr>
          <w:rFonts w:ascii="Trebuchet MS" w:eastAsia="Times New Roman" w:hAnsi="Trebuchet MS" w:cs="Times New Roman"/>
          <w:b/>
          <w:bCs/>
        </w:rPr>
        <w:t>NR .8</w:t>
      </w:r>
    </w:p>
    <w:p w14:paraId="4E4F974F" w14:textId="77777777" w:rsidR="00E95E38" w:rsidRDefault="00E95E38"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p>
    <w:p w14:paraId="08C1EB0E" w14:textId="01CA9DF9" w:rsidR="008C2E49" w:rsidRPr="00A26675" w:rsidRDefault="00E95E38" w:rsidP="00E95E38">
      <w:pPr>
        <w:keepNext/>
        <w:spacing w:before="120" w:after="0" w:line="240" w:lineRule="atLeast"/>
        <w:jc w:val="center"/>
        <w:outlineLvl w:val="0"/>
        <w:rPr>
          <w:rFonts w:ascii="Trebuchet MS" w:eastAsia="Times New Roman" w:hAnsi="Trebuchet MS" w:cs="Times New Roman"/>
          <w:b/>
          <w:bCs/>
        </w:rPr>
      </w:pPr>
      <w:r>
        <w:rPr>
          <w:rFonts w:ascii="Trebuchet MS" w:eastAsia="Times New Roman" w:hAnsi="Trebuchet MS" w:cs="Times New Roman"/>
          <w:b/>
          <w:bCs/>
        </w:rPr>
        <w:t xml:space="preserve">                                         </w:t>
      </w:r>
      <w:r w:rsidR="008C2E49" w:rsidRPr="00A26675">
        <w:rPr>
          <w:rFonts w:ascii="Trebuchet MS" w:eastAsia="Times New Roman" w:hAnsi="Trebuchet MS" w:cs="Times New Roman"/>
          <w:b/>
          <w:bCs/>
        </w:rPr>
        <w:t>DECIZIE</w:t>
      </w:r>
      <w:r w:rsidR="00AD34BE" w:rsidRPr="00A26675">
        <w:rPr>
          <w:rFonts w:ascii="Trebuchet MS" w:eastAsia="Times New Roman" w:hAnsi="Trebuchet MS" w:cs="Times New Roman"/>
          <w:b/>
          <w:bCs/>
        </w:rPr>
        <w:t>/CONTRACT</w:t>
      </w:r>
      <w:r w:rsidR="008C2E49" w:rsidRPr="00A26675">
        <w:rPr>
          <w:rFonts w:ascii="Trebuchet MS" w:eastAsia="Times New Roman" w:hAnsi="Trebuchet MS" w:cs="Times New Roman"/>
          <w:b/>
          <w:bCs/>
        </w:rPr>
        <w:t xml:space="preserve"> DE FINANȚARE</w:t>
      </w:r>
      <w:bookmarkEnd w:id="3"/>
      <w:bookmarkEnd w:id="4"/>
      <w:r>
        <w:rPr>
          <w:rFonts w:ascii="Trebuchet MS" w:eastAsia="Times New Roman" w:hAnsi="Trebuchet MS" w:cs="Times New Roman"/>
          <w:b/>
          <w:bCs/>
        </w:rPr>
        <w:t xml:space="preserve">                             </w:t>
      </w:r>
      <w:del w:id="6" w:author="Anda Gabriela Popescu" w:date="2023-12-29T10:17:00Z">
        <w:r w:rsidRPr="00E95E38" w:rsidDel="00726D5B">
          <w:rPr>
            <w:rFonts w:ascii="Trebuchet MS" w:eastAsia="Times New Roman" w:hAnsi="Trebuchet MS" w:cs="Times New Roman"/>
            <w:b/>
            <w:bCs/>
          </w:rPr>
          <w:delText>A</w:delText>
        </w:r>
        <w:r w:rsidR="00FF345F" w:rsidDel="00726D5B">
          <w:rPr>
            <w:rFonts w:ascii="Trebuchet MS" w:eastAsia="Times New Roman" w:hAnsi="Trebuchet MS" w:cs="Times New Roman"/>
            <w:b/>
            <w:bCs/>
          </w:rPr>
          <w:delText xml:space="preserve">NEXA </w:delText>
        </w:r>
        <w:r w:rsidRPr="00E95E38" w:rsidDel="00726D5B">
          <w:rPr>
            <w:rFonts w:ascii="Trebuchet MS" w:eastAsia="Times New Roman" w:hAnsi="Trebuchet MS" w:cs="Times New Roman"/>
            <w:b/>
            <w:bCs/>
          </w:rPr>
          <w:delText>1</w:delText>
        </w:r>
      </w:del>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7" w:name="_Toc477268624"/>
      <w:bookmarkStart w:id="8" w:name="_Toc510435018"/>
      <w:bookmarkStart w:id="9" w:name="_Hlk144814769"/>
      <w:bookmarkEnd w:id="5"/>
      <w:r w:rsidRPr="00A26675">
        <w:rPr>
          <w:rFonts w:ascii="Trebuchet MS" w:eastAsia="Times New Roman" w:hAnsi="Trebuchet MS" w:cs="Times New Roman"/>
          <w:b/>
          <w:bCs/>
        </w:rPr>
        <w:t>-Condiții Specifice-</w:t>
      </w:r>
      <w:bookmarkEnd w:id="7"/>
      <w:bookmarkEnd w:id="8"/>
    </w:p>
    <w:bookmarkEnd w:id="9"/>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5A996E8E" w14:textId="57510D9A" w:rsidR="008C2E49" w:rsidRPr="00080C84" w:rsidRDefault="008C2E49" w:rsidP="008C2E49">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Condiții de rambursare a cheltuielilor</w:t>
      </w:r>
    </w:p>
    <w:p w14:paraId="6F75F71E" w14:textId="28949D99" w:rsidR="00E256FF" w:rsidRPr="00B01C98" w:rsidRDefault="00E256FF" w:rsidP="00E256FF">
      <w:pPr>
        <w:numPr>
          <w:ilvl w:val="0"/>
          <w:numId w:val="2"/>
        </w:numPr>
        <w:jc w:val="both"/>
        <w:rPr>
          <w:rFonts w:ascii="Trebuchet MS" w:hAnsi="Trebuchet MS"/>
        </w:rPr>
      </w:pPr>
      <w:r w:rsidRPr="00080C84">
        <w:rPr>
          <w:rFonts w:ascii="Trebuchet MS" w:hAnsi="Trebuchet MS"/>
        </w:rPr>
        <w:t xml:space="preserve">Beneficiarul are </w:t>
      </w:r>
      <w:proofErr w:type="spellStart"/>
      <w:r w:rsidRPr="00080C84">
        <w:rPr>
          <w:rFonts w:ascii="Trebuchet MS" w:hAnsi="Trebuchet MS"/>
        </w:rPr>
        <w:t>obligaţia</w:t>
      </w:r>
      <w:proofErr w:type="spellEnd"/>
      <w:r w:rsidRPr="00080C84">
        <w:rPr>
          <w:rFonts w:ascii="Trebuchet MS" w:hAnsi="Trebuchet MS"/>
        </w:rPr>
        <w:t xml:space="preserve"> de a depune la Autoritatea de Management pentru Programul Operațional Asistență Tehnică cereri de rambursare pentru cheltuielile efectuate utilizând sistemul informatic </w:t>
      </w:r>
      <w:r w:rsidR="00E57757">
        <w:rPr>
          <w:rFonts w:ascii="Trebuchet MS" w:hAnsi="Trebuchet MS"/>
        </w:rPr>
        <w:t>MySMIS2014/</w:t>
      </w:r>
      <w:r w:rsidRPr="00080C84">
        <w:rPr>
          <w:rFonts w:ascii="Trebuchet MS" w:hAnsi="Trebuchet MS"/>
        </w:rPr>
        <w:t>MySMIS20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6BD8558D"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w:t>
      </w:r>
      <w:proofErr w:type="spellStart"/>
      <w:r w:rsidRPr="00080C84">
        <w:rPr>
          <w:rFonts w:ascii="Trebuchet MS" w:hAnsi="Trebuchet MS"/>
        </w:rPr>
        <w:t>finanţare</w:t>
      </w:r>
      <w:proofErr w:type="spellEnd"/>
      <w:r w:rsidRPr="00080C84">
        <w:rPr>
          <w:rFonts w:ascii="Trebuchet MS" w:hAnsi="Trebuchet MS"/>
        </w:rPr>
        <w:t xml:space="preserve">, Autoritatea de Management pentru Programul Operațional Asistență Tehnică autorizează cheltuielile eligibile cuprinse în cererea de rambursare </w:t>
      </w:r>
      <w:proofErr w:type="spellStart"/>
      <w:r w:rsidRPr="00080C84">
        <w:rPr>
          <w:rFonts w:ascii="Trebuchet MS" w:hAnsi="Trebuchet MS"/>
        </w:rPr>
        <w:t>şi</w:t>
      </w:r>
      <w:proofErr w:type="spellEnd"/>
      <w:r w:rsidRPr="00080C8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080C84">
        <w:rPr>
          <w:rFonts w:ascii="Trebuchet MS" w:hAnsi="Trebuchet MS"/>
        </w:rPr>
        <w:t>plăţii</w:t>
      </w:r>
      <w:proofErr w:type="spellEnd"/>
      <w:r w:rsidRPr="00080C8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w:t>
      </w:r>
      <w:r w:rsidR="00E57757">
        <w:rPr>
          <w:rFonts w:ascii="Trebuchet MS" w:hAnsi="Trebuchet MS"/>
        </w:rPr>
        <w:t>/</w:t>
      </w:r>
      <w:r w:rsidRPr="00080C84">
        <w:rPr>
          <w:rFonts w:ascii="Trebuchet MS" w:hAnsi="Trebuchet MS"/>
        </w:rPr>
        <w:t>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w:t>
      </w:r>
      <w:proofErr w:type="spellStart"/>
      <w:r w:rsidRPr="006C291D">
        <w:rPr>
          <w:rFonts w:ascii="Trebuchet MS" w:hAnsi="Trebuchet MS"/>
        </w:rPr>
        <w:t>adiţionale</w:t>
      </w:r>
      <w:proofErr w:type="spellEnd"/>
      <w:r w:rsidRPr="006C291D">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505731">
        <w:rPr>
          <w:rFonts w:ascii="Trebuchet MS" w:hAnsi="Trebuchet MS"/>
        </w:rPr>
        <w:t>depăşească</w:t>
      </w:r>
      <w:proofErr w:type="spellEnd"/>
      <w:r w:rsidRPr="00505731">
        <w:rPr>
          <w:rFonts w:ascii="Trebuchet MS" w:hAnsi="Trebuchet MS"/>
        </w:rPr>
        <w:t xml:space="preserve"> 10 zile lucrătoare. </w:t>
      </w:r>
    </w:p>
    <w:p w14:paraId="28E60E6B" w14:textId="56AE6100"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505731">
        <w:rPr>
          <w:rFonts w:ascii="Trebuchet MS" w:hAnsi="Trebuchet MS"/>
        </w:rPr>
        <w:t>plăţii</w:t>
      </w:r>
      <w:proofErr w:type="spellEnd"/>
      <w:r w:rsidRPr="00505731">
        <w:rPr>
          <w:rFonts w:ascii="Trebuchet MS" w:hAnsi="Trebuchet MS"/>
        </w:rPr>
        <w:t xml:space="preserve"> finale, cu respectarea prevederilor art.74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Nedepunerea de către beneficiar a documentelor sau clarificărilor solicitate în termenul prevăzut în contractul/decizia de </w:t>
      </w:r>
      <w:proofErr w:type="spellStart"/>
      <w:r w:rsidRPr="006C291D">
        <w:rPr>
          <w:rFonts w:ascii="Trebuchet MS" w:hAnsi="Trebuchet MS"/>
        </w:rPr>
        <w:t>finanţare</w:t>
      </w:r>
      <w:proofErr w:type="spellEnd"/>
      <w:r w:rsidRPr="006C291D">
        <w:rPr>
          <w:rFonts w:ascii="Trebuchet MS" w:hAnsi="Trebuchet MS"/>
        </w:rPr>
        <w:t xml:space="preserve"> atrage respingerea </w:t>
      </w:r>
      <w:proofErr w:type="spellStart"/>
      <w:r w:rsidRPr="006C291D">
        <w:rPr>
          <w:rFonts w:ascii="Trebuchet MS" w:hAnsi="Trebuchet MS"/>
        </w:rPr>
        <w:t>parţială</w:t>
      </w:r>
      <w:proofErr w:type="spellEnd"/>
      <w:r w:rsidRPr="006C291D">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Sumele reprezentând </w:t>
      </w:r>
      <w:proofErr w:type="spellStart"/>
      <w:r w:rsidRPr="006C291D">
        <w:rPr>
          <w:rFonts w:ascii="Trebuchet MS" w:hAnsi="Trebuchet MS"/>
        </w:rPr>
        <w:t>prefinanţare</w:t>
      </w:r>
      <w:proofErr w:type="spellEnd"/>
      <w:r w:rsidRPr="006C291D">
        <w:rPr>
          <w:rFonts w:ascii="Trebuchet MS" w:hAnsi="Trebuchet MS"/>
        </w:rPr>
        <w:t xml:space="preserve"> </w:t>
      </w:r>
      <w:proofErr w:type="spellStart"/>
      <w:r w:rsidRPr="006C291D">
        <w:rPr>
          <w:rFonts w:ascii="Trebuchet MS" w:hAnsi="Trebuchet MS"/>
        </w:rPr>
        <w:t>şi</w:t>
      </w:r>
      <w:proofErr w:type="spellEnd"/>
      <w:r w:rsidRPr="006C291D">
        <w:rPr>
          <w:rFonts w:ascii="Trebuchet MS" w:hAnsi="Trebuchet MS"/>
        </w:rPr>
        <w:t xml:space="preserve"> rambursarea cheltuielilor eligibile efectuate se gestionează de către beneficiar, care are calitatea de </w:t>
      </w:r>
      <w:proofErr w:type="spellStart"/>
      <w:r w:rsidRPr="006C291D">
        <w:rPr>
          <w:rFonts w:ascii="Trebuchet MS" w:hAnsi="Trebuchet MS"/>
        </w:rPr>
        <w:t>instituţie</w:t>
      </w:r>
      <w:proofErr w:type="spellEnd"/>
      <w:r w:rsidRPr="006C291D">
        <w:rPr>
          <w:rFonts w:ascii="Trebuchet MS" w:hAnsi="Trebuchet MS"/>
        </w:rPr>
        <w:t xml:space="preserve"> publică, prin conturi de venituri bugetare ale bugetelor din care acesta este </w:t>
      </w:r>
      <w:proofErr w:type="spellStart"/>
      <w:r w:rsidRPr="006C291D">
        <w:rPr>
          <w:rFonts w:ascii="Trebuchet MS" w:hAnsi="Trebuchet MS"/>
        </w:rPr>
        <w:t>finanţat</w:t>
      </w:r>
      <w:proofErr w:type="spellEnd"/>
      <w:r w:rsidRPr="006C291D">
        <w:rPr>
          <w:rFonts w:ascii="Trebuchet MS" w:hAnsi="Trebuchet MS"/>
        </w:rPr>
        <w:t xml:space="preserve">, deschise la solicitarea acestuia, la </w:t>
      </w:r>
      <w:proofErr w:type="spellStart"/>
      <w:r w:rsidRPr="006C291D">
        <w:rPr>
          <w:rFonts w:ascii="Trebuchet MS" w:hAnsi="Trebuchet MS"/>
        </w:rPr>
        <w:t>unităţile</w:t>
      </w:r>
      <w:proofErr w:type="spellEnd"/>
      <w:r w:rsidRPr="006C291D">
        <w:rPr>
          <w:rFonts w:ascii="Trebuchet MS" w:hAnsi="Trebuchet MS"/>
        </w:rPr>
        <w:t xml:space="preserve"> Trezoreriei Statului, pe codurile de identificare fiscală al </w:t>
      </w:r>
      <w:proofErr w:type="spellStart"/>
      <w:r w:rsidRPr="006C291D">
        <w:rPr>
          <w:rFonts w:ascii="Trebuchet MS" w:hAnsi="Trebuchet MS"/>
        </w:rPr>
        <w:t>instituţiei</w:t>
      </w:r>
      <w:proofErr w:type="spellEnd"/>
      <w:r w:rsidRPr="006C291D">
        <w:rPr>
          <w:rFonts w:ascii="Trebuchet MS" w:hAnsi="Trebuchet MS"/>
        </w:rPr>
        <w:t xml:space="preserve"> </w:t>
      </w:r>
      <w:r w:rsidRPr="006C291D">
        <w:rPr>
          <w:rFonts w:ascii="Trebuchet MS" w:hAnsi="Trebuchet MS"/>
        </w:rPr>
        <w:lastRenderedPageBreak/>
        <w:t xml:space="preserve">publice respective. În cazul beneficiarului care are calitatea de </w:t>
      </w:r>
      <w:proofErr w:type="spellStart"/>
      <w:r w:rsidRPr="006C291D">
        <w:rPr>
          <w:rFonts w:ascii="Trebuchet MS" w:hAnsi="Trebuchet MS"/>
        </w:rPr>
        <w:t>instituţie</w:t>
      </w:r>
      <w:proofErr w:type="spellEnd"/>
      <w:r w:rsidRPr="006C291D">
        <w:rPr>
          <w:rFonts w:ascii="Trebuchet MS" w:hAnsi="Trebuchet MS"/>
        </w:rPr>
        <w:t xml:space="preserve"> publică </w:t>
      </w:r>
      <w:proofErr w:type="spellStart"/>
      <w:r w:rsidRPr="006C291D">
        <w:rPr>
          <w:rFonts w:ascii="Trebuchet MS" w:hAnsi="Trebuchet MS"/>
        </w:rPr>
        <w:t>finanţată</w:t>
      </w:r>
      <w:proofErr w:type="spellEnd"/>
      <w:r w:rsidRPr="006C291D">
        <w:rPr>
          <w:rFonts w:ascii="Trebuchet MS" w:hAnsi="Trebuchet MS"/>
        </w:rPr>
        <w:t xml:space="preserve"> 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C291D">
        <w:rPr>
          <w:rFonts w:ascii="Trebuchet MS" w:hAnsi="Trebuchet MS"/>
        </w:rPr>
        <w:t>finanţării</w:t>
      </w:r>
      <w:proofErr w:type="spellEnd"/>
      <w:r w:rsidRPr="006C291D">
        <w:rPr>
          <w:rFonts w:ascii="Trebuchet MS" w:hAnsi="Trebuchet MS"/>
        </w:rPr>
        <w:t xml:space="preserve"> valorii totale a proiectului.</w:t>
      </w:r>
    </w:p>
    <w:p w14:paraId="0F50B0B0" w14:textId="686EC99A" w:rsidR="00E256FF" w:rsidRPr="006C291D" w:rsidRDefault="00E256FF" w:rsidP="00E256FF">
      <w:pPr>
        <w:numPr>
          <w:ilvl w:val="0"/>
          <w:numId w:val="2"/>
        </w:numPr>
        <w:jc w:val="both"/>
        <w:rPr>
          <w:rFonts w:ascii="Trebuchet MS" w:hAnsi="Trebuchet MS"/>
        </w:rPr>
      </w:pPr>
      <w:r w:rsidRPr="006C291D">
        <w:rPr>
          <w:rFonts w:ascii="Trebuchet MS" w:hAnsi="Trebuchet MS"/>
        </w:rPr>
        <w:t>În cazul beneficiarului, altul decât cel prevăzut la alin. (</w:t>
      </w:r>
      <w:r w:rsidR="0046569F">
        <w:rPr>
          <w:rFonts w:ascii="Trebuchet MS" w:hAnsi="Trebuchet MS"/>
        </w:rPr>
        <w:t>6</w:t>
      </w:r>
      <w:r w:rsidRPr="006C291D">
        <w:rPr>
          <w:rFonts w:ascii="Trebuchet MS" w:hAnsi="Trebuchet MS"/>
        </w:rPr>
        <w:t xml:space="preserve">), sumele reprezentând rambursare de cheltuieli eligibile efectuate în scopul implementării proiectului se încasează în contul de </w:t>
      </w:r>
      <w:proofErr w:type="spellStart"/>
      <w:r w:rsidRPr="006C291D">
        <w:rPr>
          <w:rFonts w:ascii="Trebuchet MS" w:hAnsi="Trebuchet MS"/>
        </w:rPr>
        <w:t>disponibilităţi</w:t>
      </w:r>
      <w:proofErr w:type="spellEnd"/>
      <w:r w:rsidRPr="006C291D">
        <w:rPr>
          <w:rFonts w:ascii="Trebuchet MS" w:hAnsi="Trebuchet MS"/>
        </w:rPr>
        <w:t xml:space="preserve"> deschis la solicitarea acestuia.</w:t>
      </w:r>
    </w:p>
    <w:p w14:paraId="2596FA20" w14:textId="7D38FCAC"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46569F">
        <w:rPr>
          <w:rFonts w:ascii="Trebuchet MS" w:hAnsi="Trebuchet MS"/>
        </w:rPr>
        <w:t>7</w:t>
      </w:r>
      <w:r w:rsidRPr="006C291D">
        <w:rPr>
          <w:rFonts w:ascii="Trebuchet MS" w:hAnsi="Trebuchet MS"/>
        </w:rPr>
        <w:t xml:space="preserve">) poate opta pentru deschiderea conturilor de </w:t>
      </w:r>
      <w:proofErr w:type="spellStart"/>
      <w:r w:rsidRPr="006C291D">
        <w:rPr>
          <w:rFonts w:ascii="Trebuchet MS" w:hAnsi="Trebuchet MS"/>
        </w:rPr>
        <w:t>disponibilităţi</w:t>
      </w:r>
      <w:proofErr w:type="spellEnd"/>
      <w:r w:rsidRPr="006C291D">
        <w:rPr>
          <w:rFonts w:ascii="Trebuchet MS" w:hAnsi="Trebuchet MS"/>
        </w:rPr>
        <w:t xml:space="preserve"> la </w:t>
      </w:r>
      <w:proofErr w:type="spellStart"/>
      <w:r w:rsidRPr="006C291D">
        <w:rPr>
          <w:rFonts w:ascii="Trebuchet MS" w:hAnsi="Trebuchet MS"/>
        </w:rPr>
        <w:t>unităţile</w:t>
      </w:r>
      <w:proofErr w:type="spellEnd"/>
      <w:r w:rsidRPr="006C291D">
        <w:rPr>
          <w:rFonts w:ascii="Trebuchet MS" w:hAnsi="Trebuchet MS"/>
        </w:rPr>
        <w:t xml:space="preserve"> Trezoreriei Statului sau la </w:t>
      </w:r>
      <w:proofErr w:type="spellStart"/>
      <w:r w:rsidRPr="006C291D">
        <w:rPr>
          <w:rFonts w:ascii="Trebuchet MS" w:hAnsi="Trebuchet MS"/>
        </w:rPr>
        <w:t>instituţii</w:t>
      </w:r>
      <w:proofErr w:type="spellEnd"/>
      <w:r w:rsidRPr="006C291D">
        <w:rPr>
          <w:rFonts w:ascii="Trebuchet MS" w:hAnsi="Trebuchet MS"/>
        </w:rPr>
        <w:t xml:space="preserve"> de credit.</w:t>
      </w:r>
    </w:p>
    <w:p w14:paraId="2C065B38" w14:textId="0E3A1353"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 xml:space="preserve">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din fonduri europene cuvenit a fi rambursate beneficiarilor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de venituri ale bugetelor din care a fost </w:t>
      </w:r>
      <w:proofErr w:type="spellStart"/>
      <w:r w:rsidRPr="00505731">
        <w:rPr>
          <w:rFonts w:ascii="Trebuchet MS" w:hAnsi="Trebuchet MS"/>
        </w:rPr>
        <w:t>finanţat</w:t>
      </w:r>
      <w:proofErr w:type="spellEnd"/>
      <w:r w:rsidRPr="00505731">
        <w:rPr>
          <w:rFonts w:ascii="Trebuchet MS" w:hAnsi="Trebuchet MS"/>
        </w:rPr>
        <w:t xml:space="preserve"> proiectul respectiv.</w:t>
      </w:r>
    </w:p>
    <w:p w14:paraId="0AE632A9" w14:textId="2B5137EE"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După autorizarea cheltuielilor de către Autoritatea de Management pentru Programul Operațional Asistență 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cuvenit a fi rambursate altor beneficiari decât cei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indicate în contractul de </w:t>
      </w:r>
      <w:proofErr w:type="spellStart"/>
      <w:r w:rsidRPr="00505731">
        <w:rPr>
          <w:rFonts w:ascii="Trebuchet MS" w:hAnsi="Trebuchet MS"/>
        </w:rPr>
        <w:t>finanţare</w:t>
      </w:r>
      <w:proofErr w:type="spellEnd"/>
      <w:r w:rsidRPr="00505731">
        <w:rPr>
          <w:rFonts w:ascii="Trebuchet MS" w:hAnsi="Trebuchet MS"/>
        </w:rPr>
        <w:t xml:space="preserve">/decizia de finanțare/cererea de rambursare, deschise în sistemul Trezoreriei Statului sau la </w:t>
      </w:r>
      <w:proofErr w:type="spellStart"/>
      <w:r w:rsidRPr="00505731">
        <w:rPr>
          <w:rFonts w:ascii="Trebuchet MS" w:hAnsi="Trebuchet MS"/>
        </w:rPr>
        <w:t>instituţii</w:t>
      </w:r>
      <w:proofErr w:type="spellEnd"/>
      <w:r w:rsidRPr="00505731">
        <w:rPr>
          <w:rFonts w:ascii="Trebuchet MS" w:hAnsi="Trebuchet MS"/>
        </w:rPr>
        <w:t xml:space="preserve"> de credit, în </w:t>
      </w:r>
      <w:proofErr w:type="spellStart"/>
      <w:r w:rsidRPr="00505731">
        <w:rPr>
          <w:rFonts w:ascii="Trebuchet MS" w:hAnsi="Trebuchet MS"/>
        </w:rPr>
        <w:t>funcţie</w:t>
      </w:r>
      <w:proofErr w:type="spellEnd"/>
      <w:r w:rsidRPr="00505731">
        <w:rPr>
          <w:rFonts w:ascii="Trebuchet MS" w:hAnsi="Trebuchet MS"/>
        </w:rPr>
        <w:t xml:space="preserve"> de </w:t>
      </w:r>
      <w:proofErr w:type="spellStart"/>
      <w:r w:rsidRPr="00505731">
        <w:rPr>
          <w:rFonts w:ascii="Trebuchet MS" w:hAnsi="Trebuchet MS"/>
        </w:rPr>
        <w:t>opţiunea</w:t>
      </w:r>
      <w:proofErr w:type="spellEnd"/>
      <w:r w:rsidRPr="00505731">
        <w:rPr>
          <w:rFonts w:ascii="Trebuchet MS" w:hAnsi="Trebuchet MS"/>
        </w:rPr>
        <w:t xml:space="preserve">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w:t>
      </w:r>
      <w:proofErr w:type="spellStart"/>
      <w:r w:rsidRPr="00505731">
        <w:rPr>
          <w:rFonts w:ascii="Trebuchet MS" w:hAnsi="Trebuchet MS"/>
        </w:rPr>
        <w:t>unităţile</w:t>
      </w:r>
      <w:proofErr w:type="spellEnd"/>
      <w:r w:rsidRPr="00505731">
        <w:rPr>
          <w:rFonts w:ascii="Trebuchet MS" w:hAnsi="Trebuchet MS"/>
        </w:rPr>
        <w:t xml:space="preserve"> Trezoreriei Statului pe numele beneficiarului, în calitate de </w:t>
      </w:r>
      <w:proofErr w:type="spellStart"/>
      <w:r w:rsidRPr="00505731">
        <w:rPr>
          <w:rFonts w:ascii="Trebuchet MS" w:hAnsi="Trebuchet MS"/>
        </w:rPr>
        <w:t>instituţii</w:t>
      </w:r>
      <w:proofErr w:type="spellEnd"/>
      <w:r w:rsidRPr="00505731">
        <w:rPr>
          <w:rFonts w:ascii="Trebuchet MS" w:hAnsi="Trebuchet MS"/>
        </w:rPr>
        <w:t xml:space="preserve"> publice, în </w:t>
      </w:r>
      <w:proofErr w:type="spellStart"/>
      <w:r w:rsidRPr="00505731">
        <w:rPr>
          <w:rFonts w:ascii="Trebuchet MS" w:hAnsi="Trebuchet MS"/>
        </w:rPr>
        <w:t>funcţie</w:t>
      </w:r>
      <w:proofErr w:type="spellEnd"/>
      <w:r w:rsidRPr="00505731">
        <w:rPr>
          <w:rFonts w:ascii="Trebuchet MS" w:hAnsi="Trebuchet MS"/>
        </w:rPr>
        <w:t xml:space="preserve"> de bugetul prin care se </w:t>
      </w:r>
      <w:proofErr w:type="spellStart"/>
      <w:r w:rsidRPr="00505731">
        <w:rPr>
          <w:rFonts w:ascii="Trebuchet MS" w:hAnsi="Trebuchet MS"/>
        </w:rPr>
        <w:t>finanţează</w:t>
      </w:r>
      <w:proofErr w:type="spellEnd"/>
      <w:r w:rsidRPr="00505731">
        <w:rPr>
          <w:rFonts w:ascii="Trebuchet MS" w:hAnsi="Trebuchet MS"/>
        </w:rPr>
        <w:t xml:space="preserve"> proiectul, inclusiv pe numele ordonatorilor principali de credite </w:t>
      </w:r>
      <w:proofErr w:type="spellStart"/>
      <w:r w:rsidRPr="00505731">
        <w:rPr>
          <w:rFonts w:ascii="Trebuchet MS" w:hAnsi="Trebuchet MS"/>
        </w:rPr>
        <w:t>prevăzuţi</w:t>
      </w:r>
      <w:proofErr w:type="spellEnd"/>
      <w:r w:rsidRPr="00505731">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w:t>
      </w:r>
      <w:proofErr w:type="spellStart"/>
      <w:r w:rsidRPr="00505731">
        <w:rPr>
          <w:rFonts w:ascii="Trebuchet MS" w:hAnsi="Trebuchet MS"/>
        </w:rPr>
        <w:t>Ordonanţei</w:t>
      </w:r>
      <w:proofErr w:type="spellEnd"/>
      <w:r w:rsidRPr="00505731">
        <w:rPr>
          <w:rFonts w:ascii="Trebuchet MS" w:hAnsi="Trebuchet MS"/>
        </w:rPr>
        <w:t xml:space="preserve"> de </w:t>
      </w:r>
      <w:proofErr w:type="spellStart"/>
      <w:r w:rsidRPr="00505731">
        <w:rPr>
          <w:rFonts w:ascii="Trebuchet MS" w:hAnsi="Trebuchet MS"/>
        </w:rPr>
        <w:t>urgenţă</w:t>
      </w:r>
      <w:proofErr w:type="spellEnd"/>
      <w:r w:rsidRPr="00505731">
        <w:rPr>
          <w:rFonts w:ascii="Trebuchet MS" w:hAnsi="Trebuchet MS"/>
        </w:rPr>
        <w:t xml:space="preserve"> a Guvernului nr. 133/2021 privind gestionarea financiară a fondurilor europene pentru perioada de programare 2021-2027.</w:t>
      </w:r>
    </w:p>
    <w:p w14:paraId="6F556C7B"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t>Titular cont: ………………………….</w:t>
      </w:r>
    </w:p>
    <w:p w14:paraId="124CDEF1" w14:textId="77777777" w:rsidR="00E256FF" w:rsidRPr="00777533"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2A1184E4" w14:textId="2CB879E1" w:rsidR="00E256FF" w:rsidRPr="00777533" w:rsidRDefault="00E256FF" w:rsidP="00E256FF">
      <w:pPr>
        <w:numPr>
          <w:ilvl w:val="0"/>
          <w:numId w:val="2"/>
        </w:numPr>
        <w:jc w:val="both"/>
        <w:rPr>
          <w:rFonts w:ascii="Trebuchet MS" w:hAnsi="Trebuchet MS"/>
        </w:rPr>
      </w:pPr>
      <w:r w:rsidRPr="00777533">
        <w:rPr>
          <w:rFonts w:ascii="Trebuchet MS" w:hAnsi="Trebuchet MS"/>
        </w:rPr>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xml:space="preserve">. Cheltuielile efectuate </w:t>
      </w:r>
      <w:r w:rsidRPr="00777533">
        <w:rPr>
          <w:rFonts w:ascii="Trebuchet MS" w:hAnsi="Trebuchet MS"/>
        </w:rPr>
        <w:lastRenderedPageBreak/>
        <w:t>înainte de data intrării în vigoare a prezentei decizii</w:t>
      </w:r>
      <w:r w:rsidR="00056347" w:rsidRPr="00777533">
        <w:rPr>
          <w:rFonts w:ascii="Trebuchet MS" w:hAnsi="Trebuchet MS"/>
        </w:rPr>
        <w:t>/prezentului contract</w:t>
      </w:r>
      <w:r w:rsidRPr="00777533">
        <w:rPr>
          <w:rFonts w:ascii="Trebuchet MS" w:hAnsi="Trebuchet MS"/>
        </w:rPr>
        <w:t xml:space="preserve">, însă nu mai devreme de data prevăzută la art. 2 alin. (2) al </w:t>
      </w:r>
      <w:proofErr w:type="spellStart"/>
      <w:r w:rsidRPr="00777533">
        <w:rPr>
          <w:rFonts w:ascii="Trebuchet MS" w:hAnsi="Trebuchet MS"/>
        </w:rPr>
        <w:t>Condiţiilor</w:t>
      </w:r>
      <w:proofErr w:type="spellEnd"/>
      <w:r w:rsidRPr="00777533">
        <w:rPr>
          <w:rFonts w:ascii="Trebuchet MS" w:hAnsi="Trebuchet MS"/>
        </w:rPr>
        <w:t xml:space="preserve">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w:t>
      </w:r>
      <w:proofErr w:type="spellStart"/>
      <w:r w:rsidRPr="00777533">
        <w:rPr>
          <w:rFonts w:ascii="Trebuchet MS" w:hAnsi="Trebuchet MS"/>
        </w:rPr>
        <w:t>şi</w:t>
      </w:r>
      <w:proofErr w:type="spellEnd"/>
      <w:r w:rsidRPr="00777533">
        <w:rPr>
          <w:rFonts w:ascii="Trebuchet MS" w:hAnsi="Trebuchet MS"/>
        </w:rPr>
        <w:t xml:space="preserve"> respectă regulile </w:t>
      </w:r>
      <w:proofErr w:type="spellStart"/>
      <w:r w:rsidRPr="00777533">
        <w:rPr>
          <w:rFonts w:ascii="Trebuchet MS" w:hAnsi="Trebuchet MS"/>
        </w:rPr>
        <w:t>naţionale</w:t>
      </w:r>
      <w:proofErr w:type="spellEnd"/>
      <w:r w:rsidRPr="00777533">
        <w:rPr>
          <w:rFonts w:ascii="Trebuchet MS" w:hAnsi="Trebuchet MS"/>
        </w:rPr>
        <w:t xml:space="preserve"> </w:t>
      </w:r>
      <w:proofErr w:type="spellStart"/>
      <w:r w:rsidRPr="00777533">
        <w:rPr>
          <w:rFonts w:ascii="Trebuchet MS" w:hAnsi="Trebuchet MS"/>
        </w:rPr>
        <w:t>şi</w:t>
      </w:r>
      <w:proofErr w:type="spellEnd"/>
      <w:r w:rsidRPr="00777533">
        <w:rPr>
          <w:rFonts w:ascii="Trebuchet MS" w:hAnsi="Trebuchet MS"/>
        </w:rPr>
        <w:t xml:space="preserve">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Cererile de rambursare transmise de Beneficiar conțin doar cheltuieli plătite de Beneficiar. Data </w:t>
      </w:r>
      <w:proofErr w:type="spellStart"/>
      <w:r w:rsidRPr="00777533">
        <w:rPr>
          <w:rFonts w:ascii="Trebuchet MS" w:hAnsi="Trebuchet MS"/>
        </w:rPr>
        <w:t>plăţii</w:t>
      </w:r>
      <w:proofErr w:type="spellEnd"/>
      <w:r w:rsidRPr="00777533">
        <w:rPr>
          <w:rFonts w:ascii="Trebuchet MS" w:hAnsi="Trebuchet MS"/>
        </w:rPr>
        <w:t xml:space="preserve">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Pr="00777533"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 xml:space="preserve">Beneficiarul are </w:t>
      </w:r>
      <w:proofErr w:type="spellStart"/>
      <w:r w:rsidRPr="00777533">
        <w:rPr>
          <w:rFonts w:ascii="Trebuchet MS" w:hAnsi="Trebuchet MS"/>
        </w:rPr>
        <w:t>obligaţia</w:t>
      </w:r>
      <w:proofErr w:type="spellEnd"/>
      <w:r w:rsidRPr="00777533">
        <w:rPr>
          <w:rFonts w:ascii="Trebuchet MS" w:hAnsi="Trebuchet MS"/>
        </w:rPr>
        <w:t xml:space="preserve"> de a transmite raportul de progres trimestrial.</w:t>
      </w:r>
    </w:p>
    <w:p w14:paraId="561BAF6B" w14:textId="77777777" w:rsidR="00E256FF" w:rsidRPr="00777533"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w:t>
      </w:r>
      <w:proofErr w:type="spellStart"/>
      <w:r w:rsidRPr="00777533">
        <w:rPr>
          <w:rFonts w:ascii="Trebuchet MS" w:hAnsi="Trebuchet MS"/>
        </w:rPr>
        <w:t>ţină</w:t>
      </w:r>
      <w:proofErr w:type="spellEnd"/>
      <w:r w:rsidRPr="00777533">
        <w:rPr>
          <w:rFonts w:ascii="Trebuchet MS" w:hAnsi="Trebuchet MS"/>
        </w:rPr>
        <w:t xml:space="preserve"> o </w:t>
      </w:r>
      <w:proofErr w:type="spellStart"/>
      <w:r w:rsidRPr="00777533">
        <w:rPr>
          <w:rFonts w:ascii="Trebuchet MS" w:hAnsi="Trebuchet MS"/>
        </w:rPr>
        <w:t>evidenţă</w:t>
      </w:r>
      <w:proofErr w:type="spellEnd"/>
      <w:r w:rsidRPr="00777533">
        <w:rPr>
          <w:rFonts w:ascii="Trebuchet MS" w:hAnsi="Trebuchet MS"/>
        </w:rPr>
        <w:t xml:space="preserve"> contabilă distinctă pentru proiect, folosind conturi analitice dedicate. </w:t>
      </w: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Beneficiarul </w:t>
      </w:r>
      <w:proofErr w:type="spellStart"/>
      <w:r w:rsidRPr="00777533">
        <w:rPr>
          <w:rFonts w:ascii="Trebuchet MS" w:hAnsi="Trebuchet MS"/>
        </w:rPr>
        <w:t>instituţie</w:t>
      </w:r>
      <w:proofErr w:type="spellEnd"/>
      <w:r w:rsidRPr="00777533">
        <w:rPr>
          <w:rFonts w:ascii="Trebuchet MS" w:hAnsi="Trebuchet MS"/>
        </w:rPr>
        <w:t xml:space="preserve"> publică </w:t>
      </w:r>
      <w:proofErr w:type="spellStart"/>
      <w:r w:rsidRPr="00777533">
        <w:rPr>
          <w:rFonts w:ascii="Trebuchet MS" w:hAnsi="Trebuchet MS"/>
        </w:rPr>
        <w:t>finanţată</w:t>
      </w:r>
      <w:proofErr w:type="spellEnd"/>
      <w:r w:rsidRPr="00777533">
        <w:rPr>
          <w:rFonts w:ascii="Trebuchet MS" w:hAnsi="Trebuchet MS"/>
        </w:rPr>
        <w:t xml:space="preserve"> integral din bugetul de stat care implementează proiectul, înregistrează în conturi în afara </w:t>
      </w:r>
      <w:proofErr w:type="spellStart"/>
      <w:r w:rsidRPr="00777533">
        <w:rPr>
          <w:rFonts w:ascii="Trebuchet MS" w:hAnsi="Trebuchet MS"/>
        </w:rPr>
        <w:t>bilanţului</w:t>
      </w:r>
      <w:proofErr w:type="spellEnd"/>
      <w:r w:rsidRPr="00777533">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75E320B6"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w:t>
      </w:r>
      <w:proofErr w:type="spellStart"/>
      <w:r w:rsidRPr="00777533">
        <w:rPr>
          <w:rFonts w:ascii="Trebuchet MS" w:hAnsi="Trebuchet MS"/>
        </w:rPr>
        <w:t>Autoritatății</w:t>
      </w:r>
      <w:proofErr w:type="spellEnd"/>
      <w:r w:rsidRPr="00777533">
        <w:rPr>
          <w:rFonts w:ascii="Trebuchet MS" w:hAnsi="Trebuchet MS"/>
        </w:rPr>
        <w:t xml:space="preserve"> de Management pentru Programul Operațional Asistență Tehnică </w:t>
      </w:r>
      <w:proofErr w:type="spellStart"/>
      <w:r w:rsidRPr="00777533">
        <w:rPr>
          <w:rFonts w:ascii="Trebuchet MS" w:hAnsi="Trebuchet MS"/>
        </w:rPr>
        <w:t>şi</w:t>
      </w:r>
      <w:proofErr w:type="spellEnd"/>
      <w:r w:rsidRPr="00777533">
        <w:rPr>
          <w:rFonts w:ascii="Trebuchet MS" w:hAnsi="Trebuchet MS"/>
        </w:rPr>
        <w:t xml:space="preserve"> cele ale beneficiarului/liderului de parteneriat pentru </w:t>
      </w:r>
      <w:proofErr w:type="spellStart"/>
      <w:r w:rsidRPr="00777533">
        <w:rPr>
          <w:rFonts w:ascii="Trebuchet MS" w:hAnsi="Trebuchet MS"/>
        </w:rPr>
        <w:t>operaţiunile</w:t>
      </w:r>
      <w:proofErr w:type="spellEnd"/>
      <w:r w:rsidRPr="00777533">
        <w:rPr>
          <w:rFonts w:ascii="Trebuchet MS" w:hAnsi="Trebuchet MS"/>
        </w:rPr>
        <w:t xml:space="preserve"> gestionate în cadrul proiectului, beneficiarul are </w:t>
      </w:r>
      <w:proofErr w:type="spellStart"/>
      <w:r w:rsidRPr="00777533">
        <w:rPr>
          <w:rFonts w:ascii="Trebuchet MS" w:hAnsi="Trebuchet MS"/>
        </w:rPr>
        <w:t>obligaţia</w:t>
      </w:r>
      <w:proofErr w:type="spellEnd"/>
      <w:r w:rsidRPr="00777533">
        <w:rPr>
          <w:rFonts w:ascii="Trebuchet MS" w:hAnsi="Trebuchet MS"/>
        </w:rPr>
        <w:t xml:space="preserve">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w:t>
      </w:r>
      <w:proofErr w:type="spellStart"/>
      <w:r w:rsidRPr="00777533">
        <w:rPr>
          <w:rFonts w:ascii="Trebuchet MS" w:hAnsi="Trebuchet MS"/>
        </w:rPr>
        <w:t>Ordonanţei</w:t>
      </w:r>
      <w:proofErr w:type="spellEnd"/>
      <w:r w:rsidRPr="00777533">
        <w:rPr>
          <w:rFonts w:ascii="Trebuchet MS" w:hAnsi="Trebuchet MS"/>
        </w:rPr>
        <w:t xml:space="preserve"> de </w:t>
      </w:r>
      <w:proofErr w:type="spellStart"/>
      <w:r w:rsidRPr="00777533">
        <w:rPr>
          <w:rFonts w:ascii="Trebuchet MS" w:hAnsi="Trebuchet MS"/>
        </w:rPr>
        <w:t>urgenţă</w:t>
      </w:r>
      <w:proofErr w:type="spellEnd"/>
      <w:r w:rsidRPr="00777533">
        <w:rPr>
          <w:rFonts w:ascii="Trebuchet MS" w:hAnsi="Trebuchet MS"/>
        </w:rPr>
        <w:t xml:space="preserve">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w:t>
      </w:r>
      <w:proofErr w:type="spellStart"/>
      <w:r w:rsidRPr="00C43113">
        <w:rPr>
          <w:rFonts w:ascii="Trebuchet MS" w:hAnsi="Trebuchet MS"/>
        </w:rPr>
        <w:t>şi</w:t>
      </w:r>
      <w:proofErr w:type="spellEnd"/>
      <w:r w:rsidRPr="00C43113">
        <w:rPr>
          <w:rFonts w:ascii="Trebuchet MS" w:hAnsi="Trebuchet MS"/>
        </w:rPr>
        <w:t xml:space="preserve"> cele plătite acesteia, conform prevederilor din contractul/decizia/ordinul de </w:t>
      </w:r>
      <w:proofErr w:type="spellStart"/>
      <w:r w:rsidRPr="00C43113">
        <w:rPr>
          <w:rFonts w:ascii="Trebuchet MS" w:hAnsi="Trebuchet MS"/>
        </w:rPr>
        <w:t>finanţare</w:t>
      </w:r>
      <w:proofErr w:type="spellEnd"/>
      <w:r w:rsidRPr="00C43113">
        <w:rPr>
          <w:rFonts w:ascii="Trebuchet MS" w:hAnsi="Trebuchet MS"/>
        </w:rPr>
        <w:t xml:space="preserve">. </w:t>
      </w:r>
    </w:p>
    <w:p w14:paraId="2238CA39" w14:textId="6D378FC7" w:rsidR="008C2E49" w:rsidRPr="002E275A"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777533" w:rsidRDefault="008C2E49" w:rsidP="008C2E49">
      <w:pPr>
        <w:jc w:val="both"/>
        <w:rPr>
          <w:rFonts w:ascii="Trebuchet MS" w:hAnsi="Trebuchet MS"/>
          <w:b/>
          <w:bCs/>
        </w:rPr>
      </w:pPr>
      <w:r w:rsidRPr="00777533">
        <w:rPr>
          <w:rFonts w:ascii="Trebuchet MS" w:hAnsi="Trebuchet MS"/>
          <w:b/>
          <w:bCs/>
        </w:rPr>
        <w:t>(</w:t>
      </w:r>
      <w:r w:rsidR="004C2742" w:rsidRPr="00777533">
        <w:rPr>
          <w:rFonts w:ascii="Trebuchet MS" w:hAnsi="Trebuchet MS"/>
          <w:b/>
          <w:bCs/>
        </w:rPr>
        <w:t>b</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01889928"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l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445FBC7F" w:rsidR="008C2E49" w:rsidRPr="002E275A" w:rsidRDefault="008C2E49" w:rsidP="008C2E49">
      <w:pPr>
        <w:numPr>
          <w:ilvl w:val="0"/>
          <w:numId w:val="1"/>
        </w:numPr>
        <w:jc w:val="both"/>
        <w:rPr>
          <w:rFonts w:ascii="Trebuchet MS" w:hAnsi="Trebuchet MS"/>
        </w:rPr>
      </w:pPr>
      <w:r w:rsidRPr="000820C5">
        <w:rPr>
          <w:rFonts w:ascii="Trebuchet MS" w:hAnsi="Trebuchet MS"/>
        </w:rPr>
        <w:t>Beneficiarii au obligația de a transmite la Autoritatea de Management pentru Programul  Asistență Tehnică</w:t>
      </w:r>
      <w:r w:rsidR="00E256FF" w:rsidRPr="000820C5">
        <w:rPr>
          <w:rFonts w:ascii="Trebuchet MS" w:hAnsi="Trebuchet MS"/>
        </w:rPr>
        <w:t xml:space="preserve"> prin sistemul informatic </w:t>
      </w:r>
      <w:r w:rsidR="00E57757">
        <w:rPr>
          <w:rFonts w:ascii="Trebuchet MS" w:hAnsi="Trebuchet MS"/>
        </w:rPr>
        <w:t>MySMIS2014/</w:t>
      </w:r>
      <w:r w:rsidR="00E256FF" w:rsidRPr="000820C5">
        <w:rPr>
          <w:rFonts w:ascii="Trebuchet MS" w:hAnsi="Trebuchet MS"/>
        </w:rPr>
        <w:t>MySMIS2021</w:t>
      </w:r>
      <w:r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w:t>
      </w:r>
      <w:r w:rsidRPr="00D36F8C">
        <w:rPr>
          <w:rFonts w:ascii="Trebuchet MS" w:hAnsi="Trebuchet MS"/>
        </w:rPr>
        <w:lastRenderedPageBreak/>
        <w:t xml:space="preserve">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 xml:space="preserve">Beneficiarul are </w:t>
      </w:r>
      <w:proofErr w:type="spellStart"/>
      <w:r w:rsidRPr="002E275A">
        <w:rPr>
          <w:rFonts w:ascii="Trebuchet MS" w:hAnsi="Trebuchet MS"/>
        </w:rPr>
        <w:t>obligaţia</w:t>
      </w:r>
      <w:proofErr w:type="spellEnd"/>
      <w:r w:rsidRPr="002E275A">
        <w:rPr>
          <w:rFonts w:ascii="Trebuchet MS" w:hAnsi="Trebuchet MS"/>
        </w:rPr>
        <w:t xml:space="preserve">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5A19F05A"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 xml:space="preserve">Decizia de Finanțare, iar sumele acordate până în acel moment se vor recupera în conformitate cu </w:t>
      </w:r>
      <w:proofErr w:type="spellStart"/>
      <w:r w:rsidRPr="002E275A">
        <w:rPr>
          <w:rFonts w:ascii="Trebuchet MS" w:hAnsi="Trebuchet MS"/>
        </w:rPr>
        <w:t>legislaţia</w:t>
      </w:r>
      <w:proofErr w:type="spellEnd"/>
      <w:r w:rsidRPr="002E275A">
        <w:rPr>
          <w:rFonts w:ascii="Trebuchet MS" w:hAnsi="Trebuchet MS"/>
        </w:rPr>
        <w:t xml:space="preserve"> </w:t>
      </w:r>
      <w:proofErr w:type="spellStart"/>
      <w:r w:rsidRPr="002E275A">
        <w:rPr>
          <w:rFonts w:ascii="Trebuchet MS" w:hAnsi="Trebuchet MS"/>
        </w:rPr>
        <w:t>naţională</w:t>
      </w:r>
      <w:proofErr w:type="spellEnd"/>
      <w:r w:rsidRPr="002E275A">
        <w:rPr>
          <w:rFonts w:ascii="Trebuchet MS" w:hAnsi="Trebuchet MS"/>
        </w:rPr>
        <w:t>.</w:t>
      </w:r>
    </w:p>
    <w:p w14:paraId="22430581" w14:textId="6EA5F81D"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 xml:space="preserve">Decizia de Finanțare, actele adiționale și/sau notificările transmise de către Beneficiar și avizate de către AM </w:t>
      </w:r>
      <w:proofErr w:type="spellStart"/>
      <w:r w:rsidRPr="002E275A">
        <w:rPr>
          <w:rFonts w:ascii="Trebuchet MS" w:hAnsi="Trebuchet MS"/>
        </w:rPr>
        <w:t>P</w:t>
      </w:r>
      <w:r w:rsidR="005F07FE" w:rsidRPr="002E275A">
        <w:rPr>
          <w:rFonts w:ascii="Trebuchet MS" w:hAnsi="Trebuchet MS"/>
        </w:rPr>
        <w:t>o</w:t>
      </w:r>
      <w:r w:rsidRPr="002E275A">
        <w:rPr>
          <w:rFonts w:ascii="Trebuchet MS" w:hAnsi="Trebuchet MS"/>
        </w:rPr>
        <w:t>AT</w:t>
      </w:r>
      <w:proofErr w:type="spellEnd"/>
      <w:r w:rsidRPr="002E275A">
        <w:rPr>
          <w:rFonts w:ascii="Trebuchet MS" w:hAnsi="Trebuchet MS"/>
        </w:rPr>
        <w:t xml:space="preserve">,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09E1B2EB"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w:t>
      </w:r>
      <w:proofErr w:type="spellStart"/>
      <w:r w:rsidRPr="002E275A">
        <w:rPr>
          <w:rFonts w:ascii="Trebuchet MS" w:hAnsi="Trebuchet MS"/>
        </w:rPr>
        <w:t>şi</w:t>
      </w:r>
      <w:proofErr w:type="spellEnd"/>
      <w:r w:rsidRPr="002E275A">
        <w:rPr>
          <w:rFonts w:ascii="Trebuchet MS" w:hAnsi="Trebuchet MS"/>
        </w:rPr>
        <w:t xml:space="preserve">/sau orice alte drepturi de proprietate intelectuală </w:t>
      </w:r>
      <w:proofErr w:type="spellStart"/>
      <w:r w:rsidRPr="002E275A">
        <w:rPr>
          <w:rFonts w:ascii="Trebuchet MS" w:hAnsi="Trebuchet MS"/>
        </w:rPr>
        <w:t>şi</w:t>
      </w:r>
      <w:proofErr w:type="spellEnd"/>
      <w:r w:rsidRPr="002E275A">
        <w:rPr>
          <w:rFonts w:ascii="Trebuchet MS" w:hAnsi="Trebuchet MS"/>
        </w:rPr>
        <w:t xml:space="preserve">/sau industrială, </w:t>
      </w:r>
      <w:proofErr w:type="spellStart"/>
      <w:r w:rsidRPr="002E275A">
        <w:rPr>
          <w:rFonts w:ascii="Trebuchet MS" w:hAnsi="Trebuchet MS"/>
        </w:rPr>
        <w:t>obţinute</w:t>
      </w:r>
      <w:proofErr w:type="spellEnd"/>
      <w:r w:rsidRPr="002E275A">
        <w:rPr>
          <w:rFonts w:ascii="Trebuchet MS" w:hAnsi="Trebuchet MS"/>
        </w:rPr>
        <w:t xml:space="preserve"> în executarea sau ca 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4635118E" w:rsidR="008C2E49" w:rsidRPr="00CC5476" w:rsidRDefault="008C2E49" w:rsidP="00CC5476">
      <w:pPr>
        <w:numPr>
          <w:ilvl w:val="0"/>
          <w:numId w:val="1"/>
        </w:numPr>
        <w:jc w:val="both"/>
        <w:rPr>
          <w:rFonts w:ascii="Trebuchet MS" w:hAnsi="Trebuchet MS"/>
        </w:rPr>
      </w:pPr>
      <w:r w:rsidRPr="00B42595">
        <w:rPr>
          <w:rFonts w:ascii="Trebuchet MS" w:hAnsi="Trebuchet MS"/>
        </w:rPr>
        <w:t>În completare la alin. (</w:t>
      </w:r>
      <w:r w:rsidR="00CA5B34" w:rsidRPr="00B42595">
        <w:rPr>
          <w:rFonts w:ascii="Trebuchet MS" w:hAnsi="Trebuchet MS"/>
        </w:rPr>
        <w:t>1</w:t>
      </w:r>
      <w:r w:rsidR="00D43778" w:rsidRPr="00B42595">
        <w:rPr>
          <w:rFonts w:ascii="Trebuchet MS" w:hAnsi="Trebuchet MS"/>
        </w:rPr>
        <w:t>1</w:t>
      </w:r>
      <w:r w:rsidR="00F32D58">
        <w:rPr>
          <w:rFonts w:ascii="Trebuchet MS" w:hAnsi="Trebuchet MS"/>
        </w:rPr>
        <w:t>)</w:t>
      </w:r>
      <w:r w:rsidR="00B41A26" w:rsidRPr="00B42595">
        <w:rPr>
          <w:rFonts w:ascii="Trebuchet MS" w:hAnsi="Trebuchet MS"/>
        </w:rPr>
        <w:t xml:space="preserve"> si </w:t>
      </w:r>
      <w:r w:rsidR="00F32D58">
        <w:rPr>
          <w:rFonts w:ascii="Trebuchet MS" w:hAnsi="Trebuchet MS"/>
        </w:rPr>
        <w:t>(</w:t>
      </w:r>
      <w:r w:rsidR="00B41A26" w:rsidRPr="00B42595">
        <w:rPr>
          <w:rFonts w:ascii="Trebuchet MS" w:hAnsi="Trebuchet MS"/>
        </w:rPr>
        <w:t>14</w:t>
      </w:r>
      <w:r w:rsidRPr="00B42595">
        <w:rPr>
          <w:rFonts w:ascii="Trebuchet MS" w:hAnsi="Trebuchet MS"/>
        </w:rPr>
        <w:t xml:space="preserve">) al art. </w:t>
      </w:r>
      <w:r w:rsidR="00CA5B34" w:rsidRPr="00B42595">
        <w:rPr>
          <w:rFonts w:ascii="Trebuchet MS" w:hAnsi="Trebuchet MS"/>
        </w:rPr>
        <w:t>10</w:t>
      </w:r>
      <w:r w:rsidRPr="00B42595">
        <w:rPr>
          <w:rFonts w:ascii="Trebuchet MS" w:hAnsi="Trebuchet MS"/>
        </w:rPr>
        <w:t xml:space="preserve"> – Modificări și completări din Condiții generale, beneficiarul poate transmite Autorității de Management pentru Programul Asistență Tehnică notificări privind</w:t>
      </w:r>
      <w:r w:rsidR="00CC5476">
        <w:rPr>
          <w:rFonts w:ascii="Trebuchet MS" w:hAnsi="Trebuchet MS"/>
        </w:rPr>
        <w:t xml:space="preserve"> </w:t>
      </w:r>
      <w:r w:rsidRPr="00116BB7">
        <w:rPr>
          <w:rFonts w:ascii="Trebuchet MS" w:hAnsi="Trebuchet MS"/>
        </w:rPr>
        <w:t xml:space="preserve">modificări ale Anexei Corelare indicatori – buget la Cererea de finanțare, cu încadrarea în valoarea totală eligibilă a proiectului, așa cum este prevăzută la art. </w:t>
      </w:r>
      <w:r w:rsidRPr="00CC5476">
        <w:rPr>
          <w:rFonts w:ascii="Trebuchet MS" w:hAnsi="Trebuchet MS"/>
        </w:rPr>
        <w:t xml:space="preserve">3 alin. (1) din Condițiile generale, și fără a modifica ținta indicatorilor.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7F19E18E" w14:textId="771C9BCD"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w:t>
      </w:r>
      <w:proofErr w:type="spellStart"/>
      <w:r w:rsidRPr="00116BB7">
        <w:rPr>
          <w:rFonts w:ascii="Trebuchet MS" w:eastAsia="Times New Roman" w:hAnsi="Trebuchet MS" w:cs="Times New Roman"/>
        </w:rPr>
        <w:t>P</w:t>
      </w:r>
      <w:r w:rsidR="005F07FE"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are </w:t>
      </w:r>
      <w:r w:rsidRPr="00116BB7">
        <w:rPr>
          <w:rFonts w:ascii="Trebuchet MS" w:eastAsia="Times New Roman" w:hAnsi="Trebuchet MS" w:cs="Times New Roman"/>
        </w:rPr>
        <w:lastRenderedPageBreak/>
        <w:t>dreptul de a iniția act adițional de modificare a deciziei de finanțare pentru revizuirea țintelor indicatorilor, pe toată perioada de valabilitate a deciziei,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proofErr w:type="spellStart"/>
      <w:r w:rsidRPr="00116BB7">
        <w:rPr>
          <w:rFonts w:ascii="Trebuchet MS" w:eastAsia="Times New Roman" w:hAnsi="Trebuchet MS" w:cs="Times New Roman"/>
        </w:rPr>
        <w:t>P</w:t>
      </w:r>
      <w:r w:rsidR="002645E3" w:rsidRPr="00116BB7">
        <w:rPr>
          <w:rFonts w:ascii="Trebuchet MS" w:eastAsia="Times New Roman" w:hAnsi="Trebuchet MS" w:cs="Times New Roman"/>
        </w:rPr>
        <w:t>o</w:t>
      </w:r>
      <w:r w:rsidRPr="00116BB7">
        <w:rPr>
          <w:rFonts w:ascii="Trebuchet MS" w:eastAsia="Times New Roman" w:hAnsi="Trebuchet MS" w:cs="Times New Roman"/>
        </w:rPr>
        <w:t>AT</w:t>
      </w:r>
      <w:proofErr w:type="spellEnd"/>
      <w:r w:rsidRPr="00116BB7">
        <w:rPr>
          <w:rFonts w:ascii="Trebuchet MS" w:eastAsia="Times New Roman" w:hAnsi="Trebuchet MS" w:cs="Times New Roman"/>
        </w:rPr>
        <w:t xml:space="preserve">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1F91ECA1"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AM </w:t>
      </w:r>
      <w:proofErr w:type="spellStart"/>
      <w:r w:rsidRPr="00116BB7">
        <w:rPr>
          <w:rFonts w:ascii="Trebuchet MS" w:hAnsi="Trebuchet MS"/>
        </w:rPr>
        <w:t>P</w:t>
      </w:r>
      <w:r w:rsidR="002645E3" w:rsidRPr="00116BB7">
        <w:rPr>
          <w:rFonts w:ascii="Trebuchet MS" w:hAnsi="Trebuchet MS"/>
        </w:rPr>
        <w:t>o</w:t>
      </w:r>
      <w:r w:rsidRPr="00116BB7">
        <w:rPr>
          <w:rFonts w:ascii="Trebuchet MS" w:hAnsi="Trebuchet MS"/>
        </w:rPr>
        <w:t>AT</w:t>
      </w:r>
      <w:proofErr w:type="spellEnd"/>
      <w:r w:rsidRPr="00116BB7">
        <w:rPr>
          <w:rFonts w:ascii="Trebuchet MS" w:hAnsi="Trebuchet MS"/>
        </w:rPr>
        <w:t xml:space="preserve"> poate modifica/completa, prin notificare, următoarele documente care fac parte integrantă din </w:t>
      </w:r>
      <w:r w:rsidR="003D10F2" w:rsidRPr="00116BB7">
        <w:rPr>
          <w:rFonts w:ascii="Trebuchet MS" w:hAnsi="Trebuchet MS"/>
        </w:rPr>
        <w:t>Contractul/</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046159DC" w14:textId="6ED371AD" w:rsidR="001D3AA1" w:rsidRDefault="001D3AA1" w:rsidP="008C2E49">
      <w:pPr>
        <w:numPr>
          <w:ilvl w:val="0"/>
          <w:numId w:val="3"/>
        </w:numPr>
        <w:spacing w:after="0"/>
        <w:jc w:val="both"/>
        <w:rPr>
          <w:rFonts w:ascii="Trebuchet MS" w:hAnsi="Trebuchet MS"/>
        </w:rPr>
      </w:pPr>
      <w:r w:rsidRPr="00116BB7">
        <w:rPr>
          <w:rFonts w:ascii="Trebuchet MS" w:hAnsi="Trebuchet MS"/>
        </w:rPr>
        <w:t>Anexa 1 (</w:t>
      </w:r>
      <w:r w:rsidR="004C2742" w:rsidRPr="00116BB7">
        <w:rPr>
          <w:rFonts w:ascii="Trebuchet MS" w:hAnsi="Trebuchet MS"/>
        </w:rPr>
        <w:t>a</w:t>
      </w:r>
      <w:r w:rsidRPr="00116BB7">
        <w:rPr>
          <w:rFonts w:ascii="Trebuchet MS" w:hAnsi="Trebuchet MS"/>
        </w:rPr>
        <w:t xml:space="preserve">) </w:t>
      </w:r>
      <w:r w:rsidR="003D10F2" w:rsidRPr="00116BB7">
        <w:rPr>
          <w:rFonts w:ascii="Trebuchet MS" w:hAnsi="Trebuchet MS"/>
        </w:rPr>
        <w:t xml:space="preserve">- </w:t>
      </w:r>
      <w:r w:rsidRPr="00116BB7">
        <w:rPr>
          <w:rFonts w:ascii="Trebuchet MS" w:hAnsi="Trebuchet MS"/>
        </w:rPr>
        <w:t>Condiții de rambursare a cheltuielilor;</w:t>
      </w:r>
    </w:p>
    <w:p w14:paraId="25B5DA08" w14:textId="77777777" w:rsidR="008C2E49" w:rsidRPr="00116BB7" w:rsidRDefault="008C2E49" w:rsidP="008C2E49">
      <w:pPr>
        <w:numPr>
          <w:ilvl w:val="0"/>
          <w:numId w:val="3"/>
        </w:numPr>
        <w:spacing w:after="0"/>
        <w:jc w:val="both"/>
        <w:rPr>
          <w:rFonts w:ascii="Trebuchet MS" w:hAnsi="Trebuchet MS"/>
        </w:rPr>
      </w:pPr>
      <w:r w:rsidRPr="00116BB7">
        <w:rPr>
          <w:rFonts w:ascii="Trebuchet MS" w:hAnsi="Trebuchet MS"/>
        </w:rPr>
        <w:t>Anexa 3 – Măsuri de informare și publicitate;</w:t>
      </w:r>
    </w:p>
    <w:p w14:paraId="4C7A24D2" w14:textId="77777777" w:rsidR="008C2E49" w:rsidRPr="00116BB7" w:rsidRDefault="008C2E49" w:rsidP="008C2E49">
      <w:pPr>
        <w:numPr>
          <w:ilvl w:val="0"/>
          <w:numId w:val="3"/>
        </w:numPr>
        <w:jc w:val="both"/>
        <w:rPr>
          <w:rFonts w:ascii="Trebuchet MS" w:hAnsi="Trebuchet MS"/>
        </w:rPr>
      </w:pPr>
      <w:r w:rsidRPr="00116BB7">
        <w:rPr>
          <w:rFonts w:ascii="Trebuchet MS" w:hAnsi="Trebuchet MS"/>
        </w:rPr>
        <w:t>Anexa 4 – Monitorizarea și raportarea.</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590A334F"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116BB7">
        <w:rPr>
          <w:rFonts w:ascii="Trebuchet MS" w:hAnsi="Trebuchet MS"/>
        </w:rPr>
        <w:t>şi</w:t>
      </w:r>
      <w:proofErr w:type="spellEnd"/>
      <w:r w:rsidRPr="00116BB7">
        <w:rPr>
          <w:rFonts w:ascii="Trebuchet MS" w:hAnsi="Trebuchet MS"/>
        </w:rPr>
        <w:t xml:space="preserve">/sau finalizării contractelor de </w:t>
      </w:r>
      <w:proofErr w:type="spellStart"/>
      <w:r w:rsidRPr="00116BB7">
        <w:rPr>
          <w:rFonts w:ascii="Trebuchet MS" w:hAnsi="Trebuchet MS"/>
        </w:rPr>
        <w:t>achiziţie</w:t>
      </w:r>
      <w:proofErr w:type="spellEnd"/>
      <w:r w:rsidRPr="00116BB7">
        <w:rPr>
          <w:rFonts w:ascii="Trebuchet MS" w:hAnsi="Trebuchet MS"/>
        </w:rPr>
        <w:t xml:space="preserve"> publică aferente </w:t>
      </w:r>
      <w:r w:rsidR="003D10F2" w:rsidRPr="00116BB7">
        <w:rPr>
          <w:rFonts w:ascii="Trebuchet MS" w:hAnsi="Trebuchet MS"/>
        </w:rPr>
        <w:t xml:space="preserve">Contractului de </w:t>
      </w:r>
      <w:proofErr w:type="spellStart"/>
      <w:r w:rsidR="003D10F2" w:rsidRPr="00116BB7">
        <w:rPr>
          <w:rFonts w:ascii="Trebuchet MS" w:hAnsi="Trebuchet MS"/>
        </w:rPr>
        <w:t>finantare</w:t>
      </w:r>
      <w:proofErr w:type="spellEnd"/>
      <w:r w:rsidR="003D10F2" w:rsidRPr="00116BB7">
        <w:rPr>
          <w:rFonts w:ascii="Trebuchet MS" w:hAnsi="Trebuchet MS"/>
        </w:rPr>
        <w:t xml:space="preserve"> /</w:t>
      </w:r>
      <w:r w:rsidRPr="00116BB7">
        <w:rPr>
          <w:rFonts w:ascii="Trebuchet MS" w:hAnsi="Trebuchet MS"/>
        </w:rPr>
        <w:t xml:space="preserve">Deciziei de </w:t>
      </w:r>
      <w:proofErr w:type="spellStart"/>
      <w:r w:rsidRPr="00116BB7">
        <w:rPr>
          <w:rFonts w:ascii="Trebuchet MS" w:hAnsi="Trebuchet MS"/>
        </w:rPr>
        <w:t>Finanţare</w:t>
      </w:r>
      <w:proofErr w:type="spellEnd"/>
      <w:r w:rsidRPr="00116BB7">
        <w:rPr>
          <w:rFonts w:ascii="Trebuchet MS" w:hAnsi="Trebuchet MS"/>
        </w:rPr>
        <w:t xml:space="preserve">, în </w:t>
      </w:r>
      <w:proofErr w:type="spellStart"/>
      <w:r w:rsidRPr="00116BB7">
        <w:rPr>
          <w:rFonts w:ascii="Trebuchet MS" w:hAnsi="Trebuchet MS"/>
        </w:rPr>
        <w:t>condiţiile</w:t>
      </w:r>
      <w:proofErr w:type="spellEnd"/>
      <w:r w:rsidRPr="00116BB7">
        <w:rPr>
          <w:rFonts w:ascii="Trebuchet MS" w:hAnsi="Trebuchet MS"/>
        </w:rPr>
        <w:t xml:space="preserv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2307E5">
        <w:rPr>
          <w:rFonts w:ascii="Trebuchet MS" w:hAnsi="Trebuchet MS"/>
        </w:rPr>
        <w:t>co</w:t>
      </w:r>
      <w:proofErr w:type="spellEnd"/>
      <w:r w:rsidRPr="002307E5">
        <w:rPr>
          <w:rFonts w:ascii="Trebuchet MS" w:hAnsi="Trebuchet MS"/>
        </w:rPr>
        <w:t xml:space="preserve">-finanțate din </w:t>
      </w:r>
      <w:proofErr w:type="spellStart"/>
      <w:r w:rsidRPr="002307E5">
        <w:rPr>
          <w:rFonts w:ascii="Trebuchet MS" w:hAnsi="Trebuchet MS"/>
        </w:rPr>
        <w:t>PoAT</w:t>
      </w:r>
      <w:proofErr w:type="spellEnd"/>
      <w:r w:rsidRPr="002307E5">
        <w:rPr>
          <w:rFonts w:ascii="Trebuchet MS" w:hAnsi="Trebuchet MS"/>
        </w:rPr>
        <w: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Constituie obiect al recuperării creanțele bugetare constatate și accesoriile acestora, respectiv sumele individualizate în titlul de creanță emis potrivit prevederilor OUG nr. 66/2011 privind prevenirea, constatarea și sancționarea neregulilor apărute în obținerea și </w:t>
      </w:r>
      <w:r w:rsidRPr="002307E5">
        <w:rPr>
          <w:rFonts w:ascii="Trebuchet MS" w:hAnsi="Trebuchet MS"/>
        </w:rPr>
        <w:lastRenderedPageBreak/>
        <w:t>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proofErr w:type="spellStart"/>
      <w:r w:rsidRPr="002307E5">
        <w:rPr>
          <w:rFonts w:ascii="Trebuchet MS" w:hAnsi="Trebuchet MS"/>
        </w:rPr>
        <w:t>saisprezecea</w:t>
      </w:r>
      <w:proofErr w:type="spellEnd"/>
      <w:r w:rsidRPr="002307E5">
        <w:rPr>
          <w:rFonts w:ascii="Trebuchet MS" w:hAnsi="Trebuchet MS"/>
        </w:rPr>
        <w:t>) zi se vor calcula dobânzi de întârziere, în procentul stabilit conform dispozițiilor legale în vigoare la data respectivă, pentru fiecare zi de întârziere.</w:t>
      </w:r>
    </w:p>
    <w:p w14:paraId="48AB4028" w14:textId="005460FF"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w:t>
      </w:r>
      <w:del w:id="10" w:author="Laurentiu Balan" w:date="2023-12-27T00:40:00Z">
        <w:r w:rsidRPr="004F337E" w:rsidDel="00EC2529">
          <w:rPr>
            <w:rFonts w:ascii="Trebuchet MS" w:hAnsi="Trebuchet MS"/>
          </w:rPr>
          <w:delText xml:space="preserve">Operațional </w:delText>
        </w:r>
      </w:del>
      <w:r w:rsidRPr="004F337E">
        <w:rPr>
          <w:rFonts w:ascii="Trebuchet MS" w:hAnsi="Trebuchet MS"/>
        </w:rPr>
        <w:t xml:space="preserve">Asistență Tehnică sunt </w:t>
      </w:r>
      <w:proofErr w:type="spellStart"/>
      <w:r w:rsidRPr="004F337E">
        <w:rPr>
          <w:rFonts w:ascii="Trebuchet MS" w:hAnsi="Trebuchet MS"/>
        </w:rPr>
        <w:t>înstrăinătate</w:t>
      </w:r>
      <w:proofErr w:type="spellEnd"/>
      <w:r w:rsidRPr="004F337E">
        <w:rPr>
          <w:rFonts w:ascii="Trebuchet MS" w:hAnsi="Trebuchet MS"/>
        </w:rPr>
        <w:t xml:space="preserve"> pe durata de amortizare a acestora, ulterior finalizării proiectului.</w:t>
      </w:r>
    </w:p>
    <w:p w14:paraId="6CC911A0" w14:textId="77777777" w:rsidR="008C2E49" w:rsidRPr="004F337E" w:rsidRDefault="008C2E49" w:rsidP="008C2E49">
      <w:pPr>
        <w:jc w:val="both"/>
        <w:rPr>
          <w:rFonts w:ascii="Trebuchet MS" w:hAnsi="Trebuchet MS"/>
        </w:rPr>
      </w:pPr>
    </w:p>
    <w:p w14:paraId="78B611D2" w14:textId="77777777" w:rsidR="008C2E49" w:rsidRPr="004F337E" w:rsidRDefault="008C2E49" w:rsidP="008C2E49">
      <w:pPr>
        <w:jc w:val="both"/>
        <w:rPr>
          <w:rFonts w:ascii="Trebuchet MS" w:hAnsi="Trebuchet MS"/>
        </w:rPr>
      </w:pPr>
    </w:p>
    <w:p w14:paraId="22FCB8BF" w14:textId="77777777" w:rsidR="00204639" w:rsidRDefault="00204639">
      <w:pPr>
        <w:rPr>
          <w:rFonts w:ascii="Trebuchet MS" w:hAnsi="Trebuchet MS"/>
        </w:rPr>
      </w:pPr>
    </w:p>
    <w:p w14:paraId="7BC8A9B8" w14:textId="77777777" w:rsidR="002179E6" w:rsidRDefault="002179E6">
      <w:pPr>
        <w:rPr>
          <w:rFonts w:ascii="Trebuchet MS" w:hAnsi="Trebuchet MS"/>
        </w:rPr>
      </w:pPr>
    </w:p>
    <w:p w14:paraId="69B66446" w14:textId="77777777" w:rsidR="002179E6" w:rsidRDefault="002179E6">
      <w:pPr>
        <w:rPr>
          <w:rFonts w:ascii="Trebuchet MS" w:hAnsi="Trebuchet MS"/>
        </w:rPr>
      </w:pPr>
    </w:p>
    <w:p w14:paraId="339D2184" w14:textId="77777777" w:rsidR="002179E6" w:rsidRDefault="002179E6">
      <w:pPr>
        <w:rPr>
          <w:rFonts w:ascii="Trebuchet MS" w:hAnsi="Trebuchet MS"/>
        </w:rPr>
      </w:pPr>
    </w:p>
    <w:p w14:paraId="72B09A0C" w14:textId="77777777" w:rsidR="002179E6" w:rsidRDefault="002179E6">
      <w:pPr>
        <w:rPr>
          <w:rFonts w:ascii="Trebuchet MS" w:hAnsi="Trebuchet MS"/>
        </w:rPr>
      </w:pPr>
    </w:p>
    <w:p w14:paraId="42E5E9CA" w14:textId="77777777" w:rsidR="002179E6" w:rsidRDefault="002179E6">
      <w:pPr>
        <w:rPr>
          <w:rFonts w:ascii="Trebuchet MS" w:hAnsi="Trebuchet MS"/>
        </w:rPr>
      </w:pPr>
    </w:p>
    <w:p w14:paraId="3CC8D75E" w14:textId="77777777" w:rsidR="00204639" w:rsidRDefault="00204639">
      <w:pPr>
        <w:rPr>
          <w:rFonts w:ascii="Trebuchet MS" w:hAnsi="Trebuchet MS"/>
        </w:rPr>
      </w:pPr>
    </w:p>
    <w:p w14:paraId="2F9D8F65" w14:textId="77777777" w:rsidR="005435F4" w:rsidRDefault="005435F4">
      <w:pPr>
        <w:rPr>
          <w:rFonts w:ascii="Trebuchet MS" w:hAnsi="Trebuchet MS"/>
        </w:rPr>
      </w:pPr>
    </w:p>
    <w:p w14:paraId="2897965D" w14:textId="77777777" w:rsidR="00547732" w:rsidRDefault="00547732">
      <w:pPr>
        <w:rPr>
          <w:rFonts w:ascii="Trebuchet MS" w:hAnsi="Trebuchet MS"/>
        </w:rPr>
      </w:pPr>
    </w:p>
    <w:p w14:paraId="1F9B40C2" w14:textId="77777777" w:rsidR="00547732" w:rsidRDefault="00547732">
      <w:pPr>
        <w:rPr>
          <w:rFonts w:ascii="Trebuchet MS" w:hAnsi="Trebuchet MS"/>
        </w:rPr>
      </w:pPr>
    </w:p>
    <w:p w14:paraId="5D3F821C" w14:textId="77777777" w:rsidR="00547732" w:rsidRDefault="00547732">
      <w:pPr>
        <w:rPr>
          <w:rFonts w:ascii="Trebuchet MS" w:hAnsi="Trebuchet MS"/>
        </w:rPr>
      </w:pPr>
    </w:p>
    <w:p w14:paraId="13E5A456" w14:textId="77777777" w:rsidR="00547732" w:rsidRPr="002179E6" w:rsidRDefault="00547732">
      <w:pPr>
        <w:rPr>
          <w:rFonts w:ascii="Trebuchet MS" w:hAnsi="Trebuchet MS"/>
        </w:rPr>
      </w:pPr>
    </w:p>
    <w:p w14:paraId="38E2AEF8" w14:textId="77777777" w:rsidR="005435F4" w:rsidRPr="002179E6" w:rsidRDefault="005435F4">
      <w:pPr>
        <w:rPr>
          <w:rFonts w:ascii="Trebuchet MS" w:hAnsi="Trebuchet MS"/>
        </w:rPr>
      </w:pPr>
    </w:p>
    <w:p w14:paraId="5D20B795" w14:textId="52C77F96" w:rsidR="005435F4" w:rsidRPr="0042200E" w:rsidRDefault="00AD34BE" w:rsidP="002179E6">
      <w:pPr>
        <w:jc w:val="right"/>
        <w:rPr>
          <w:rFonts w:ascii="Trebuchet MS" w:hAnsi="Trebuchet MS"/>
          <w:b/>
          <w:bCs/>
        </w:rPr>
      </w:pPr>
      <w:del w:id="11" w:author="Anda Gabriela Popescu" w:date="2023-12-29T10:18:00Z">
        <w:r w:rsidRPr="0042200E" w:rsidDel="00726D5B">
          <w:rPr>
            <w:rFonts w:ascii="Trebuchet MS" w:hAnsi="Trebuchet MS"/>
            <w:b/>
            <w:bCs/>
          </w:rPr>
          <w:lastRenderedPageBreak/>
          <w:delText xml:space="preserve">ANEXA 2 </w:delText>
        </w:r>
      </w:del>
    </w:p>
    <w:p w14:paraId="1DEEF78B" w14:textId="7FF6C737" w:rsidR="00AD34BE" w:rsidRDefault="00AD34BE" w:rsidP="00AD34BE">
      <w:pPr>
        <w:jc w:val="center"/>
        <w:rPr>
          <w:rFonts w:ascii="Trebuchet MS" w:eastAsia="Arial" w:hAnsi="Trebuchet MS"/>
          <w:spacing w:val="1"/>
        </w:rPr>
      </w:pPr>
      <w:r w:rsidRPr="00AD34BE">
        <w:rPr>
          <w:rFonts w:ascii="Trebuchet MS" w:eastAsia="Arial" w:hAnsi="Trebuchet MS"/>
          <w:spacing w:val="1"/>
        </w:rPr>
        <w:t>Planul de monitorizare a proiectului</w:t>
      </w:r>
    </w:p>
    <w:p w14:paraId="430930D4" w14:textId="77777777" w:rsidR="00204639" w:rsidRDefault="00204639" w:rsidP="00204639">
      <w:pPr>
        <w:jc w:val="center"/>
        <w:rPr>
          <w:rFonts w:ascii="Trebuchet MS" w:eastAsia="Arial" w:hAnsi="Trebuchet MS"/>
          <w:spacing w:val="1"/>
        </w:rPr>
      </w:pPr>
    </w:p>
    <w:p w14:paraId="44587964" w14:textId="77777777" w:rsidR="00204639" w:rsidRDefault="00204639" w:rsidP="00204639">
      <w:pPr>
        <w:jc w:val="center"/>
        <w:rPr>
          <w:rFonts w:ascii="Trebuchet MS" w:eastAsia="Arial" w:hAnsi="Trebuchet MS"/>
          <w:spacing w:val="1"/>
        </w:rPr>
      </w:pPr>
    </w:p>
    <w:tbl>
      <w:tblPr>
        <w:tblW w:w="55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859"/>
        <w:gridCol w:w="2270"/>
        <w:gridCol w:w="890"/>
        <w:gridCol w:w="794"/>
        <w:gridCol w:w="852"/>
        <w:gridCol w:w="1723"/>
        <w:gridCol w:w="1134"/>
        <w:gridCol w:w="1134"/>
      </w:tblGrid>
      <w:tr w:rsidR="00DB107B" w:rsidRPr="00DB563C" w14:paraId="64EF7CA5" w14:textId="77777777" w:rsidTr="00DB107B">
        <w:trPr>
          <w:trHeight w:val="360"/>
          <w:jc w:val="center"/>
        </w:trPr>
        <w:tc>
          <w:tcPr>
            <w:tcW w:w="332" w:type="pct"/>
            <w:vMerge w:val="restart"/>
            <w:shd w:val="clear" w:color="auto" w:fill="auto"/>
          </w:tcPr>
          <w:p w14:paraId="4A1AD135"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Nr. crt. </w:t>
            </w:r>
          </w:p>
        </w:tc>
        <w:tc>
          <w:tcPr>
            <w:tcW w:w="415" w:type="pct"/>
            <w:vMerge w:val="restart"/>
          </w:tcPr>
          <w:p w14:paraId="01D8B64C" w14:textId="77777777" w:rsidR="00C331DD" w:rsidRPr="00AC7BB0" w:rsidRDefault="00C331DD" w:rsidP="00B07FC3">
            <w:pPr>
              <w:jc w:val="both"/>
              <w:rPr>
                <w:rFonts w:ascii="Trebuchet MS" w:hAnsi="Trebuchet MS"/>
                <w:sz w:val="16"/>
              </w:rPr>
            </w:pPr>
            <w:r w:rsidRPr="00AC7BB0">
              <w:rPr>
                <w:rFonts w:ascii="Trebuchet MS" w:hAnsi="Trebuchet MS"/>
                <w:sz w:val="16"/>
              </w:rPr>
              <w:t>Indicator de etapă / cod indicator</w:t>
            </w:r>
          </w:p>
        </w:tc>
        <w:tc>
          <w:tcPr>
            <w:tcW w:w="1097" w:type="pct"/>
            <w:vMerge w:val="restart"/>
            <w:shd w:val="clear" w:color="auto" w:fill="auto"/>
          </w:tcPr>
          <w:p w14:paraId="71D6457E"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Tip indicator de etapă (calitativ/cantitativ/valoric) </w:t>
            </w:r>
          </w:p>
        </w:tc>
        <w:tc>
          <w:tcPr>
            <w:tcW w:w="430" w:type="pct"/>
            <w:vMerge w:val="restart"/>
          </w:tcPr>
          <w:p w14:paraId="4434E258" w14:textId="77777777" w:rsidR="00C331DD" w:rsidRPr="00AC7BB0" w:rsidRDefault="00C331DD" w:rsidP="00B07FC3">
            <w:pPr>
              <w:jc w:val="both"/>
              <w:rPr>
                <w:rFonts w:ascii="Trebuchet MS" w:hAnsi="Trebuchet MS"/>
                <w:sz w:val="16"/>
              </w:rPr>
            </w:pPr>
            <w:r w:rsidRPr="00AC7BB0">
              <w:rPr>
                <w:rFonts w:ascii="Trebuchet MS" w:hAnsi="Trebuchet MS"/>
                <w:sz w:val="16"/>
              </w:rPr>
              <w:t>Descriere</w:t>
            </w:r>
          </w:p>
        </w:tc>
        <w:tc>
          <w:tcPr>
            <w:tcW w:w="384" w:type="pct"/>
            <w:vMerge w:val="restart"/>
          </w:tcPr>
          <w:p w14:paraId="3BDC2635" w14:textId="77777777" w:rsidR="00C331DD" w:rsidRPr="00AC7BB0" w:rsidRDefault="00C331DD" w:rsidP="00B07FC3">
            <w:pPr>
              <w:jc w:val="both"/>
              <w:rPr>
                <w:rFonts w:ascii="Trebuchet MS" w:hAnsi="Trebuchet MS"/>
                <w:sz w:val="16"/>
              </w:rPr>
            </w:pPr>
            <w:r w:rsidRPr="00AC7BB0">
              <w:rPr>
                <w:rFonts w:ascii="Trebuchet MS" w:hAnsi="Trebuchet MS"/>
                <w:sz w:val="16"/>
              </w:rPr>
              <w:t>Criteriu de validare</w:t>
            </w:r>
          </w:p>
        </w:tc>
        <w:tc>
          <w:tcPr>
            <w:tcW w:w="412" w:type="pct"/>
            <w:vMerge w:val="restart"/>
          </w:tcPr>
          <w:p w14:paraId="07B289BD" w14:textId="77777777" w:rsidR="00C331DD" w:rsidRPr="00AC7BB0" w:rsidRDefault="00C331DD" w:rsidP="00B07FC3">
            <w:pPr>
              <w:jc w:val="both"/>
              <w:rPr>
                <w:rFonts w:ascii="Trebuchet MS" w:hAnsi="Trebuchet MS"/>
                <w:sz w:val="16"/>
              </w:rPr>
            </w:pPr>
            <w:r w:rsidRPr="00AC7BB0">
              <w:rPr>
                <w:rFonts w:ascii="Trebuchet MS" w:hAnsi="Trebuchet MS"/>
                <w:sz w:val="16"/>
              </w:rPr>
              <w:t>Termen de realizare</w:t>
            </w:r>
          </w:p>
        </w:tc>
        <w:tc>
          <w:tcPr>
            <w:tcW w:w="833" w:type="pct"/>
            <w:vMerge w:val="restart"/>
            <w:shd w:val="clear" w:color="auto" w:fill="auto"/>
          </w:tcPr>
          <w:p w14:paraId="675AB9E6"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Documente/dovezi  care probează îndeplinirea criteriilor  </w:t>
            </w:r>
          </w:p>
        </w:tc>
        <w:tc>
          <w:tcPr>
            <w:tcW w:w="548" w:type="pct"/>
            <w:vMerge w:val="restart"/>
          </w:tcPr>
          <w:p w14:paraId="1E9AAD22"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Țintă finală indicator de realizare </w:t>
            </w:r>
          </w:p>
        </w:tc>
        <w:tc>
          <w:tcPr>
            <w:tcW w:w="548" w:type="pct"/>
            <w:vMerge w:val="restart"/>
          </w:tcPr>
          <w:p w14:paraId="2EF0BF81" w14:textId="77777777" w:rsidR="00C331DD" w:rsidRPr="00AC7BB0" w:rsidRDefault="00C331DD" w:rsidP="00B07FC3">
            <w:pPr>
              <w:jc w:val="both"/>
              <w:rPr>
                <w:rFonts w:ascii="Trebuchet MS" w:hAnsi="Trebuchet MS"/>
                <w:sz w:val="16"/>
              </w:rPr>
            </w:pPr>
            <w:proofErr w:type="spellStart"/>
            <w:r w:rsidRPr="00AC7BB0">
              <w:rPr>
                <w:rFonts w:ascii="Trebuchet MS" w:hAnsi="Trebuchet MS"/>
                <w:sz w:val="16"/>
              </w:rPr>
              <w:t>Tintă</w:t>
            </w:r>
            <w:proofErr w:type="spellEnd"/>
            <w:r w:rsidRPr="00AC7BB0">
              <w:rPr>
                <w:rFonts w:ascii="Trebuchet MS" w:hAnsi="Trebuchet MS"/>
                <w:sz w:val="16"/>
              </w:rPr>
              <w:t xml:space="preserve"> finală indicator de rezultat</w:t>
            </w:r>
          </w:p>
        </w:tc>
      </w:tr>
      <w:tr w:rsidR="00DB107B" w:rsidRPr="00DB563C" w14:paraId="10283360" w14:textId="77777777" w:rsidTr="00DB107B">
        <w:trPr>
          <w:trHeight w:val="360"/>
          <w:jc w:val="center"/>
        </w:trPr>
        <w:tc>
          <w:tcPr>
            <w:tcW w:w="332" w:type="pct"/>
            <w:vMerge/>
            <w:shd w:val="clear" w:color="auto" w:fill="auto"/>
          </w:tcPr>
          <w:p w14:paraId="528DBC67" w14:textId="77777777" w:rsidR="00C331DD" w:rsidRPr="00AC7BB0" w:rsidRDefault="00C331DD" w:rsidP="00B07FC3">
            <w:pPr>
              <w:jc w:val="both"/>
              <w:rPr>
                <w:rFonts w:ascii="Trebuchet MS" w:hAnsi="Trebuchet MS"/>
                <w:sz w:val="16"/>
              </w:rPr>
            </w:pPr>
          </w:p>
        </w:tc>
        <w:tc>
          <w:tcPr>
            <w:tcW w:w="415" w:type="pct"/>
            <w:vMerge/>
          </w:tcPr>
          <w:p w14:paraId="22819BED" w14:textId="77777777" w:rsidR="00C331DD" w:rsidRPr="00AC7BB0" w:rsidRDefault="00C331DD" w:rsidP="00B07FC3">
            <w:pPr>
              <w:jc w:val="both"/>
              <w:rPr>
                <w:rFonts w:ascii="Trebuchet MS" w:hAnsi="Trebuchet MS"/>
                <w:sz w:val="16"/>
              </w:rPr>
            </w:pPr>
          </w:p>
        </w:tc>
        <w:tc>
          <w:tcPr>
            <w:tcW w:w="1097" w:type="pct"/>
            <w:vMerge/>
            <w:shd w:val="clear" w:color="auto" w:fill="auto"/>
          </w:tcPr>
          <w:p w14:paraId="6147AB23" w14:textId="77777777" w:rsidR="00C331DD" w:rsidRPr="00AC7BB0" w:rsidRDefault="00C331DD" w:rsidP="00B07FC3">
            <w:pPr>
              <w:jc w:val="both"/>
              <w:rPr>
                <w:rFonts w:ascii="Trebuchet MS" w:hAnsi="Trebuchet MS"/>
                <w:sz w:val="16"/>
              </w:rPr>
            </w:pPr>
          </w:p>
        </w:tc>
        <w:tc>
          <w:tcPr>
            <w:tcW w:w="430" w:type="pct"/>
            <w:vMerge/>
          </w:tcPr>
          <w:p w14:paraId="157D47F7" w14:textId="77777777" w:rsidR="00C331DD" w:rsidRPr="00AC7BB0" w:rsidRDefault="00C331DD" w:rsidP="00B07FC3">
            <w:pPr>
              <w:jc w:val="both"/>
              <w:rPr>
                <w:rFonts w:ascii="Trebuchet MS" w:hAnsi="Trebuchet MS"/>
                <w:sz w:val="16"/>
              </w:rPr>
            </w:pPr>
          </w:p>
        </w:tc>
        <w:tc>
          <w:tcPr>
            <w:tcW w:w="384" w:type="pct"/>
            <w:vMerge/>
          </w:tcPr>
          <w:p w14:paraId="023E97F1" w14:textId="77777777" w:rsidR="00C331DD" w:rsidRPr="00AC7BB0" w:rsidRDefault="00C331DD" w:rsidP="00B07FC3">
            <w:pPr>
              <w:jc w:val="both"/>
              <w:rPr>
                <w:rFonts w:ascii="Trebuchet MS" w:hAnsi="Trebuchet MS"/>
                <w:sz w:val="16"/>
              </w:rPr>
            </w:pPr>
          </w:p>
        </w:tc>
        <w:tc>
          <w:tcPr>
            <w:tcW w:w="412" w:type="pct"/>
            <w:vMerge/>
          </w:tcPr>
          <w:p w14:paraId="3657976C" w14:textId="77777777" w:rsidR="00C331DD" w:rsidRPr="00AC7BB0" w:rsidRDefault="00C331DD" w:rsidP="00B07FC3">
            <w:pPr>
              <w:jc w:val="both"/>
              <w:rPr>
                <w:rFonts w:ascii="Trebuchet MS" w:hAnsi="Trebuchet MS"/>
                <w:sz w:val="16"/>
              </w:rPr>
            </w:pPr>
          </w:p>
        </w:tc>
        <w:tc>
          <w:tcPr>
            <w:tcW w:w="833" w:type="pct"/>
            <w:vMerge/>
            <w:shd w:val="clear" w:color="auto" w:fill="auto"/>
          </w:tcPr>
          <w:p w14:paraId="5958DDC8" w14:textId="77777777" w:rsidR="00C331DD" w:rsidRPr="00AC7BB0" w:rsidRDefault="00C331DD" w:rsidP="00B07FC3">
            <w:pPr>
              <w:jc w:val="both"/>
              <w:rPr>
                <w:rFonts w:ascii="Trebuchet MS" w:hAnsi="Trebuchet MS"/>
                <w:sz w:val="16"/>
              </w:rPr>
            </w:pPr>
          </w:p>
        </w:tc>
        <w:tc>
          <w:tcPr>
            <w:tcW w:w="548" w:type="pct"/>
            <w:vMerge/>
          </w:tcPr>
          <w:p w14:paraId="41412071" w14:textId="77777777" w:rsidR="00C331DD" w:rsidRPr="00AC7BB0" w:rsidRDefault="00C331DD" w:rsidP="00B07FC3">
            <w:pPr>
              <w:jc w:val="both"/>
              <w:rPr>
                <w:rFonts w:ascii="Trebuchet MS" w:hAnsi="Trebuchet MS"/>
                <w:sz w:val="16"/>
              </w:rPr>
            </w:pPr>
          </w:p>
        </w:tc>
        <w:tc>
          <w:tcPr>
            <w:tcW w:w="548" w:type="pct"/>
            <w:vMerge/>
          </w:tcPr>
          <w:p w14:paraId="7A866045" w14:textId="77777777" w:rsidR="00C331DD" w:rsidRPr="00AC7BB0" w:rsidRDefault="00C331DD" w:rsidP="00B07FC3">
            <w:pPr>
              <w:jc w:val="both"/>
              <w:rPr>
                <w:rFonts w:ascii="Trebuchet MS" w:hAnsi="Trebuchet MS"/>
                <w:sz w:val="16"/>
              </w:rPr>
            </w:pPr>
          </w:p>
        </w:tc>
      </w:tr>
      <w:tr w:rsidR="00DB107B" w:rsidRPr="00DB563C" w14:paraId="7F63F107" w14:textId="77777777" w:rsidTr="00DB107B">
        <w:trPr>
          <w:jc w:val="center"/>
        </w:trPr>
        <w:tc>
          <w:tcPr>
            <w:tcW w:w="332" w:type="pct"/>
            <w:shd w:val="clear" w:color="auto" w:fill="auto"/>
          </w:tcPr>
          <w:p w14:paraId="7147AA89" w14:textId="77777777" w:rsidR="00C331DD" w:rsidRPr="00AC7BB0" w:rsidRDefault="00C331DD" w:rsidP="00B07FC3">
            <w:pPr>
              <w:jc w:val="both"/>
              <w:rPr>
                <w:rFonts w:ascii="Trebuchet MS" w:hAnsi="Trebuchet MS"/>
                <w:sz w:val="16"/>
              </w:rPr>
            </w:pPr>
          </w:p>
        </w:tc>
        <w:tc>
          <w:tcPr>
            <w:tcW w:w="415" w:type="pct"/>
          </w:tcPr>
          <w:p w14:paraId="6566409B" w14:textId="77777777" w:rsidR="00C331DD" w:rsidRPr="00AC7BB0" w:rsidRDefault="00C331DD" w:rsidP="00B07FC3">
            <w:pPr>
              <w:jc w:val="both"/>
              <w:rPr>
                <w:rFonts w:ascii="Trebuchet MS" w:hAnsi="Trebuchet MS"/>
                <w:sz w:val="16"/>
              </w:rPr>
            </w:pPr>
          </w:p>
        </w:tc>
        <w:tc>
          <w:tcPr>
            <w:tcW w:w="1097" w:type="pct"/>
            <w:shd w:val="clear" w:color="auto" w:fill="auto"/>
          </w:tcPr>
          <w:p w14:paraId="1EC95772" w14:textId="77777777" w:rsidR="00C331DD" w:rsidRPr="00AC7BB0" w:rsidRDefault="00C331DD" w:rsidP="00B07FC3">
            <w:pPr>
              <w:jc w:val="both"/>
              <w:rPr>
                <w:rFonts w:ascii="Trebuchet MS" w:hAnsi="Trebuchet MS"/>
                <w:sz w:val="16"/>
              </w:rPr>
            </w:pPr>
          </w:p>
        </w:tc>
        <w:tc>
          <w:tcPr>
            <w:tcW w:w="430" w:type="pct"/>
          </w:tcPr>
          <w:p w14:paraId="2D2C81CA" w14:textId="77777777" w:rsidR="00C331DD" w:rsidRPr="00AC7BB0" w:rsidRDefault="00C331DD" w:rsidP="00B07FC3">
            <w:pPr>
              <w:jc w:val="both"/>
              <w:rPr>
                <w:rFonts w:ascii="Trebuchet MS" w:hAnsi="Trebuchet MS"/>
                <w:sz w:val="16"/>
              </w:rPr>
            </w:pPr>
          </w:p>
        </w:tc>
        <w:tc>
          <w:tcPr>
            <w:tcW w:w="384" w:type="pct"/>
          </w:tcPr>
          <w:p w14:paraId="1F7BDFE7" w14:textId="77777777" w:rsidR="00C331DD" w:rsidRPr="00AC7BB0" w:rsidRDefault="00C331DD" w:rsidP="00B07FC3">
            <w:pPr>
              <w:jc w:val="both"/>
              <w:rPr>
                <w:rFonts w:ascii="Trebuchet MS" w:hAnsi="Trebuchet MS"/>
                <w:sz w:val="16"/>
              </w:rPr>
            </w:pPr>
          </w:p>
        </w:tc>
        <w:tc>
          <w:tcPr>
            <w:tcW w:w="412" w:type="pct"/>
          </w:tcPr>
          <w:p w14:paraId="6E495943" w14:textId="77777777" w:rsidR="00C331DD" w:rsidRPr="00AC7BB0" w:rsidRDefault="00C331DD" w:rsidP="00B07FC3">
            <w:pPr>
              <w:jc w:val="both"/>
              <w:rPr>
                <w:rFonts w:ascii="Trebuchet MS" w:hAnsi="Trebuchet MS"/>
                <w:sz w:val="16"/>
              </w:rPr>
            </w:pPr>
          </w:p>
        </w:tc>
        <w:tc>
          <w:tcPr>
            <w:tcW w:w="833" w:type="pct"/>
            <w:shd w:val="clear" w:color="auto" w:fill="auto"/>
          </w:tcPr>
          <w:p w14:paraId="0EF24FF6" w14:textId="77777777" w:rsidR="00C331DD" w:rsidRPr="00AC7BB0" w:rsidRDefault="00C331DD" w:rsidP="00B07FC3">
            <w:pPr>
              <w:jc w:val="both"/>
              <w:rPr>
                <w:rFonts w:ascii="Trebuchet MS" w:hAnsi="Trebuchet MS"/>
                <w:sz w:val="16"/>
              </w:rPr>
            </w:pPr>
          </w:p>
        </w:tc>
        <w:tc>
          <w:tcPr>
            <w:tcW w:w="548" w:type="pct"/>
            <w:vMerge w:val="restart"/>
          </w:tcPr>
          <w:p w14:paraId="00F24426" w14:textId="77777777" w:rsidR="00C331DD" w:rsidRPr="00AC7BB0" w:rsidRDefault="00C331DD" w:rsidP="00B07FC3">
            <w:pPr>
              <w:jc w:val="both"/>
              <w:rPr>
                <w:rFonts w:ascii="Trebuchet MS" w:hAnsi="Trebuchet MS"/>
                <w:sz w:val="16"/>
              </w:rPr>
            </w:pPr>
          </w:p>
        </w:tc>
        <w:tc>
          <w:tcPr>
            <w:tcW w:w="548" w:type="pct"/>
            <w:vMerge w:val="restart"/>
          </w:tcPr>
          <w:p w14:paraId="692D069F" w14:textId="77777777" w:rsidR="00C331DD" w:rsidRPr="00AC7BB0" w:rsidRDefault="00C331DD" w:rsidP="00B07FC3">
            <w:pPr>
              <w:jc w:val="both"/>
              <w:rPr>
                <w:rFonts w:ascii="Trebuchet MS" w:hAnsi="Trebuchet MS"/>
                <w:sz w:val="16"/>
              </w:rPr>
            </w:pPr>
          </w:p>
        </w:tc>
      </w:tr>
      <w:tr w:rsidR="00DB107B" w:rsidRPr="00DB563C" w14:paraId="3193154B" w14:textId="77777777" w:rsidTr="00DB107B">
        <w:trPr>
          <w:jc w:val="center"/>
        </w:trPr>
        <w:tc>
          <w:tcPr>
            <w:tcW w:w="332" w:type="pct"/>
            <w:shd w:val="clear" w:color="auto" w:fill="auto"/>
          </w:tcPr>
          <w:p w14:paraId="38229B18" w14:textId="77777777" w:rsidR="00C331DD" w:rsidRPr="00AC7BB0" w:rsidRDefault="00C331DD" w:rsidP="00B07FC3">
            <w:pPr>
              <w:jc w:val="both"/>
              <w:rPr>
                <w:rFonts w:ascii="Trebuchet MS" w:hAnsi="Trebuchet MS"/>
                <w:sz w:val="16"/>
              </w:rPr>
            </w:pPr>
          </w:p>
        </w:tc>
        <w:tc>
          <w:tcPr>
            <w:tcW w:w="415" w:type="pct"/>
          </w:tcPr>
          <w:p w14:paraId="22A4C3CF" w14:textId="77777777" w:rsidR="00C331DD" w:rsidRPr="00AC7BB0" w:rsidRDefault="00C331DD" w:rsidP="00B07FC3">
            <w:pPr>
              <w:jc w:val="both"/>
              <w:rPr>
                <w:rFonts w:ascii="Trebuchet MS" w:hAnsi="Trebuchet MS"/>
                <w:sz w:val="16"/>
              </w:rPr>
            </w:pPr>
          </w:p>
        </w:tc>
        <w:tc>
          <w:tcPr>
            <w:tcW w:w="1097" w:type="pct"/>
            <w:shd w:val="clear" w:color="auto" w:fill="auto"/>
          </w:tcPr>
          <w:p w14:paraId="25F898BE" w14:textId="77777777" w:rsidR="00C331DD" w:rsidRPr="00AC7BB0" w:rsidRDefault="00C331DD" w:rsidP="00B07FC3">
            <w:pPr>
              <w:jc w:val="both"/>
              <w:rPr>
                <w:rFonts w:ascii="Trebuchet MS" w:hAnsi="Trebuchet MS"/>
                <w:sz w:val="16"/>
              </w:rPr>
            </w:pPr>
          </w:p>
        </w:tc>
        <w:tc>
          <w:tcPr>
            <w:tcW w:w="430" w:type="pct"/>
          </w:tcPr>
          <w:p w14:paraId="4D0881DF" w14:textId="77777777" w:rsidR="00C331DD" w:rsidRPr="00AC7BB0" w:rsidRDefault="00C331DD" w:rsidP="00B07FC3">
            <w:pPr>
              <w:jc w:val="both"/>
              <w:rPr>
                <w:rFonts w:ascii="Trebuchet MS" w:hAnsi="Trebuchet MS"/>
                <w:sz w:val="16"/>
              </w:rPr>
            </w:pPr>
          </w:p>
        </w:tc>
        <w:tc>
          <w:tcPr>
            <w:tcW w:w="384" w:type="pct"/>
          </w:tcPr>
          <w:p w14:paraId="5A6B217A" w14:textId="77777777" w:rsidR="00C331DD" w:rsidRPr="00AC7BB0" w:rsidRDefault="00C331DD" w:rsidP="00B07FC3">
            <w:pPr>
              <w:jc w:val="both"/>
              <w:rPr>
                <w:rFonts w:ascii="Trebuchet MS" w:hAnsi="Trebuchet MS"/>
                <w:sz w:val="16"/>
              </w:rPr>
            </w:pPr>
          </w:p>
        </w:tc>
        <w:tc>
          <w:tcPr>
            <w:tcW w:w="412" w:type="pct"/>
          </w:tcPr>
          <w:p w14:paraId="5AF01A83" w14:textId="77777777" w:rsidR="00C331DD" w:rsidRPr="00AC7BB0" w:rsidRDefault="00C331DD" w:rsidP="00B07FC3">
            <w:pPr>
              <w:jc w:val="both"/>
              <w:rPr>
                <w:rFonts w:ascii="Trebuchet MS" w:hAnsi="Trebuchet MS"/>
                <w:sz w:val="16"/>
              </w:rPr>
            </w:pPr>
          </w:p>
        </w:tc>
        <w:tc>
          <w:tcPr>
            <w:tcW w:w="833" w:type="pct"/>
            <w:shd w:val="clear" w:color="auto" w:fill="auto"/>
          </w:tcPr>
          <w:p w14:paraId="48360196" w14:textId="77777777" w:rsidR="00C331DD" w:rsidRPr="00AC7BB0" w:rsidRDefault="00C331DD" w:rsidP="00B07FC3">
            <w:pPr>
              <w:jc w:val="both"/>
              <w:rPr>
                <w:rFonts w:ascii="Trebuchet MS" w:hAnsi="Trebuchet MS"/>
                <w:sz w:val="16"/>
              </w:rPr>
            </w:pPr>
          </w:p>
        </w:tc>
        <w:tc>
          <w:tcPr>
            <w:tcW w:w="548" w:type="pct"/>
            <w:vMerge/>
          </w:tcPr>
          <w:p w14:paraId="5AE7A3D8" w14:textId="77777777" w:rsidR="00C331DD" w:rsidRPr="00AC7BB0" w:rsidRDefault="00C331DD" w:rsidP="00B07FC3">
            <w:pPr>
              <w:jc w:val="both"/>
              <w:rPr>
                <w:rFonts w:ascii="Trebuchet MS" w:hAnsi="Trebuchet MS"/>
                <w:sz w:val="16"/>
              </w:rPr>
            </w:pPr>
          </w:p>
        </w:tc>
        <w:tc>
          <w:tcPr>
            <w:tcW w:w="548" w:type="pct"/>
            <w:vMerge/>
          </w:tcPr>
          <w:p w14:paraId="038572D5" w14:textId="77777777" w:rsidR="00C331DD" w:rsidRPr="00AC7BB0" w:rsidRDefault="00C331DD" w:rsidP="00B07FC3">
            <w:pPr>
              <w:jc w:val="both"/>
              <w:rPr>
                <w:rFonts w:ascii="Trebuchet MS" w:hAnsi="Trebuchet MS"/>
                <w:sz w:val="16"/>
              </w:rPr>
            </w:pPr>
          </w:p>
        </w:tc>
      </w:tr>
      <w:tr w:rsidR="00DB107B" w:rsidRPr="00DB563C" w14:paraId="37067B5E" w14:textId="77777777" w:rsidTr="00DB107B">
        <w:trPr>
          <w:jc w:val="center"/>
        </w:trPr>
        <w:tc>
          <w:tcPr>
            <w:tcW w:w="332" w:type="pct"/>
            <w:shd w:val="clear" w:color="auto" w:fill="auto"/>
          </w:tcPr>
          <w:p w14:paraId="72A4B5C2" w14:textId="77777777" w:rsidR="00C331DD" w:rsidRPr="00AC7BB0" w:rsidRDefault="00C331DD" w:rsidP="00B07FC3">
            <w:pPr>
              <w:jc w:val="both"/>
              <w:rPr>
                <w:rFonts w:ascii="Trebuchet MS" w:hAnsi="Trebuchet MS"/>
                <w:sz w:val="16"/>
              </w:rPr>
            </w:pPr>
          </w:p>
        </w:tc>
        <w:tc>
          <w:tcPr>
            <w:tcW w:w="415" w:type="pct"/>
          </w:tcPr>
          <w:p w14:paraId="33DDD9AD" w14:textId="77777777" w:rsidR="00C331DD" w:rsidRPr="00AC7BB0" w:rsidRDefault="00C331DD" w:rsidP="00B07FC3">
            <w:pPr>
              <w:jc w:val="both"/>
              <w:rPr>
                <w:rFonts w:ascii="Trebuchet MS" w:hAnsi="Trebuchet MS"/>
                <w:sz w:val="16"/>
              </w:rPr>
            </w:pPr>
          </w:p>
        </w:tc>
        <w:tc>
          <w:tcPr>
            <w:tcW w:w="1097" w:type="pct"/>
            <w:shd w:val="clear" w:color="auto" w:fill="auto"/>
          </w:tcPr>
          <w:p w14:paraId="60F4819C" w14:textId="77777777" w:rsidR="00C331DD" w:rsidRPr="00AC7BB0" w:rsidRDefault="00C331DD" w:rsidP="00B07FC3">
            <w:pPr>
              <w:jc w:val="both"/>
              <w:rPr>
                <w:rFonts w:ascii="Trebuchet MS" w:hAnsi="Trebuchet MS"/>
                <w:sz w:val="16"/>
              </w:rPr>
            </w:pPr>
          </w:p>
        </w:tc>
        <w:tc>
          <w:tcPr>
            <w:tcW w:w="430" w:type="pct"/>
          </w:tcPr>
          <w:p w14:paraId="1F1D2D9E" w14:textId="77777777" w:rsidR="00C331DD" w:rsidRPr="00AC7BB0" w:rsidRDefault="00C331DD" w:rsidP="00B07FC3">
            <w:pPr>
              <w:jc w:val="both"/>
              <w:rPr>
                <w:rFonts w:ascii="Trebuchet MS" w:hAnsi="Trebuchet MS"/>
                <w:sz w:val="16"/>
              </w:rPr>
            </w:pPr>
          </w:p>
        </w:tc>
        <w:tc>
          <w:tcPr>
            <w:tcW w:w="384" w:type="pct"/>
          </w:tcPr>
          <w:p w14:paraId="3D6BC81C" w14:textId="77777777" w:rsidR="00C331DD" w:rsidRPr="00AC7BB0" w:rsidRDefault="00C331DD" w:rsidP="00B07FC3">
            <w:pPr>
              <w:jc w:val="both"/>
              <w:rPr>
                <w:rFonts w:ascii="Trebuchet MS" w:hAnsi="Trebuchet MS"/>
                <w:sz w:val="16"/>
              </w:rPr>
            </w:pPr>
          </w:p>
        </w:tc>
        <w:tc>
          <w:tcPr>
            <w:tcW w:w="412" w:type="pct"/>
          </w:tcPr>
          <w:p w14:paraId="6AE8BF79" w14:textId="77777777" w:rsidR="00C331DD" w:rsidRPr="00AC7BB0" w:rsidRDefault="00C331DD" w:rsidP="00B07FC3">
            <w:pPr>
              <w:jc w:val="both"/>
              <w:rPr>
                <w:rFonts w:ascii="Trebuchet MS" w:hAnsi="Trebuchet MS"/>
                <w:sz w:val="16"/>
              </w:rPr>
            </w:pPr>
          </w:p>
        </w:tc>
        <w:tc>
          <w:tcPr>
            <w:tcW w:w="833" w:type="pct"/>
            <w:shd w:val="clear" w:color="auto" w:fill="auto"/>
          </w:tcPr>
          <w:p w14:paraId="7E0674F9" w14:textId="77777777" w:rsidR="00C331DD" w:rsidRPr="00AC7BB0" w:rsidRDefault="00C331DD" w:rsidP="00B07FC3">
            <w:pPr>
              <w:jc w:val="both"/>
              <w:rPr>
                <w:rFonts w:ascii="Trebuchet MS" w:hAnsi="Trebuchet MS"/>
                <w:sz w:val="16"/>
              </w:rPr>
            </w:pPr>
          </w:p>
        </w:tc>
        <w:tc>
          <w:tcPr>
            <w:tcW w:w="548" w:type="pct"/>
            <w:vMerge/>
          </w:tcPr>
          <w:p w14:paraId="58C26393" w14:textId="77777777" w:rsidR="00C331DD" w:rsidRPr="00AC7BB0" w:rsidRDefault="00C331DD" w:rsidP="00B07FC3">
            <w:pPr>
              <w:jc w:val="both"/>
              <w:rPr>
                <w:rFonts w:ascii="Trebuchet MS" w:hAnsi="Trebuchet MS"/>
                <w:sz w:val="16"/>
              </w:rPr>
            </w:pPr>
          </w:p>
        </w:tc>
        <w:tc>
          <w:tcPr>
            <w:tcW w:w="548" w:type="pct"/>
            <w:vMerge/>
          </w:tcPr>
          <w:p w14:paraId="3472E6A1" w14:textId="77777777" w:rsidR="00C331DD" w:rsidRPr="00AC7BB0" w:rsidRDefault="00C331DD" w:rsidP="00B07FC3">
            <w:pPr>
              <w:jc w:val="both"/>
              <w:rPr>
                <w:rFonts w:ascii="Trebuchet MS" w:hAnsi="Trebuchet MS"/>
                <w:sz w:val="16"/>
              </w:rPr>
            </w:pPr>
          </w:p>
        </w:tc>
      </w:tr>
    </w:tbl>
    <w:p w14:paraId="208A3B25" w14:textId="77777777" w:rsidR="00204639" w:rsidRPr="00C331DD" w:rsidRDefault="00204639" w:rsidP="00204639">
      <w:pPr>
        <w:jc w:val="center"/>
        <w:rPr>
          <w:rFonts w:ascii="Trebuchet MS" w:eastAsia="Arial" w:hAnsi="Trebuchet MS"/>
          <w:spacing w:val="1"/>
          <w:lang w:val="pt-BR"/>
        </w:rPr>
      </w:pPr>
    </w:p>
    <w:p w14:paraId="45D3D9C4" w14:textId="77777777" w:rsidR="00204639" w:rsidRDefault="00204639" w:rsidP="00204639">
      <w:pPr>
        <w:jc w:val="center"/>
        <w:rPr>
          <w:rFonts w:ascii="Trebuchet MS" w:eastAsia="Arial" w:hAnsi="Trebuchet MS"/>
          <w:spacing w:val="1"/>
        </w:rPr>
      </w:pPr>
    </w:p>
    <w:p w14:paraId="601205E8" w14:textId="77777777" w:rsidR="00204639" w:rsidRDefault="00204639" w:rsidP="00204639">
      <w:pPr>
        <w:jc w:val="center"/>
        <w:rPr>
          <w:rFonts w:ascii="Trebuchet MS" w:eastAsia="Arial" w:hAnsi="Trebuchet MS"/>
          <w:spacing w:val="1"/>
        </w:rPr>
      </w:pPr>
    </w:p>
    <w:p w14:paraId="06CDA5BA" w14:textId="77777777" w:rsidR="00204639" w:rsidRDefault="00204639" w:rsidP="00204639">
      <w:pPr>
        <w:jc w:val="center"/>
        <w:rPr>
          <w:rFonts w:ascii="Trebuchet MS" w:eastAsia="Arial" w:hAnsi="Trebuchet MS"/>
          <w:spacing w:val="1"/>
        </w:rPr>
      </w:pPr>
    </w:p>
    <w:p w14:paraId="436157FB" w14:textId="77777777" w:rsidR="00204639" w:rsidRDefault="00204639" w:rsidP="00204639">
      <w:pPr>
        <w:jc w:val="center"/>
        <w:rPr>
          <w:rFonts w:ascii="Trebuchet MS" w:eastAsia="Arial" w:hAnsi="Trebuchet MS"/>
          <w:spacing w:val="1"/>
        </w:rPr>
      </w:pPr>
    </w:p>
    <w:p w14:paraId="274DC682" w14:textId="77777777" w:rsidR="00204639" w:rsidRDefault="00204639" w:rsidP="00204639">
      <w:pPr>
        <w:jc w:val="center"/>
        <w:rPr>
          <w:rFonts w:ascii="Trebuchet MS" w:eastAsia="Arial" w:hAnsi="Trebuchet MS"/>
          <w:spacing w:val="1"/>
        </w:rPr>
      </w:pPr>
    </w:p>
    <w:p w14:paraId="42D5FE6B" w14:textId="77777777" w:rsidR="00204639" w:rsidRDefault="00204639" w:rsidP="00204639">
      <w:pPr>
        <w:jc w:val="center"/>
        <w:rPr>
          <w:rFonts w:ascii="Trebuchet MS" w:eastAsia="Arial" w:hAnsi="Trebuchet MS"/>
          <w:spacing w:val="1"/>
        </w:rPr>
      </w:pPr>
    </w:p>
    <w:p w14:paraId="3660A3EE" w14:textId="77777777" w:rsidR="00204639" w:rsidRDefault="00204639" w:rsidP="00204639">
      <w:pPr>
        <w:jc w:val="center"/>
        <w:rPr>
          <w:rFonts w:ascii="Trebuchet MS" w:eastAsia="Arial" w:hAnsi="Trebuchet MS"/>
          <w:spacing w:val="1"/>
        </w:rPr>
      </w:pPr>
    </w:p>
    <w:p w14:paraId="533A30AA" w14:textId="77777777" w:rsidR="00204639" w:rsidRDefault="00204639" w:rsidP="00204639">
      <w:pPr>
        <w:jc w:val="center"/>
        <w:rPr>
          <w:rFonts w:ascii="Trebuchet MS" w:eastAsia="Arial" w:hAnsi="Trebuchet MS"/>
          <w:spacing w:val="1"/>
        </w:rPr>
      </w:pPr>
    </w:p>
    <w:p w14:paraId="49C8F07E" w14:textId="77777777" w:rsidR="00204639" w:rsidRDefault="00204639" w:rsidP="00204639">
      <w:pPr>
        <w:jc w:val="center"/>
        <w:rPr>
          <w:rFonts w:ascii="Trebuchet MS" w:eastAsia="Arial" w:hAnsi="Trebuchet MS"/>
          <w:spacing w:val="1"/>
        </w:rPr>
      </w:pPr>
    </w:p>
    <w:p w14:paraId="0139D08B" w14:textId="77777777" w:rsidR="00204639" w:rsidRDefault="00204639" w:rsidP="00204639">
      <w:pPr>
        <w:jc w:val="center"/>
        <w:rPr>
          <w:rFonts w:ascii="Trebuchet MS" w:eastAsia="Arial" w:hAnsi="Trebuchet MS"/>
          <w:spacing w:val="1"/>
        </w:rPr>
      </w:pPr>
    </w:p>
    <w:p w14:paraId="432556BD" w14:textId="77777777" w:rsidR="00204639" w:rsidRDefault="00204639" w:rsidP="00204639">
      <w:pPr>
        <w:jc w:val="center"/>
        <w:rPr>
          <w:rFonts w:ascii="Trebuchet MS" w:eastAsia="Arial" w:hAnsi="Trebuchet MS"/>
          <w:spacing w:val="1"/>
        </w:rPr>
      </w:pPr>
    </w:p>
    <w:p w14:paraId="05E06F81" w14:textId="77777777" w:rsidR="00204639" w:rsidRDefault="00204639" w:rsidP="00204639">
      <w:pPr>
        <w:jc w:val="center"/>
        <w:rPr>
          <w:rFonts w:ascii="Trebuchet MS" w:eastAsia="Arial" w:hAnsi="Trebuchet MS"/>
          <w:spacing w:val="1"/>
        </w:rPr>
      </w:pPr>
    </w:p>
    <w:p w14:paraId="6FBD9B9F" w14:textId="77777777" w:rsidR="00204639" w:rsidRDefault="00204639" w:rsidP="00204639">
      <w:pPr>
        <w:jc w:val="center"/>
        <w:rPr>
          <w:rFonts w:ascii="Trebuchet MS" w:eastAsia="Arial" w:hAnsi="Trebuchet MS"/>
          <w:spacing w:val="1"/>
        </w:rPr>
      </w:pPr>
    </w:p>
    <w:p w14:paraId="3614A76F" w14:textId="77777777" w:rsidR="00204639" w:rsidRDefault="00204639" w:rsidP="00204639">
      <w:pPr>
        <w:jc w:val="center"/>
        <w:rPr>
          <w:rFonts w:ascii="Trebuchet MS" w:eastAsia="Arial" w:hAnsi="Trebuchet MS"/>
          <w:spacing w:val="1"/>
        </w:rPr>
      </w:pPr>
    </w:p>
    <w:p w14:paraId="224ED7F8" w14:textId="77777777" w:rsidR="00204639" w:rsidRDefault="00204639" w:rsidP="00204639">
      <w:pPr>
        <w:jc w:val="center"/>
        <w:rPr>
          <w:rFonts w:ascii="Trebuchet MS" w:eastAsia="Arial" w:hAnsi="Trebuchet MS"/>
          <w:spacing w:val="1"/>
        </w:rPr>
      </w:pPr>
    </w:p>
    <w:p w14:paraId="7275F646" w14:textId="77777777" w:rsidR="00204639" w:rsidRDefault="00204639" w:rsidP="00204639">
      <w:pPr>
        <w:jc w:val="center"/>
        <w:rPr>
          <w:rFonts w:ascii="Trebuchet MS" w:eastAsia="Arial" w:hAnsi="Trebuchet MS"/>
          <w:spacing w:val="1"/>
        </w:rPr>
      </w:pPr>
    </w:p>
    <w:p w14:paraId="6E8EA690" w14:textId="77777777" w:rsidR="00204639" w:rsidRDefault="00204639" w:rsidP="00204639">
      <w:pPr>
        <w:jc w:val="center"/>
        <w:rPr>
          <w:rFonts w:ascii="Trebuchet MS" w:eastAsia="Arial" w:hAnsi="Trebuchet MS"/>
          <w:spacing w:val="1"/>
        </w:rPr>
      </w:pPr>
    </w:p>
    <w:p w14:paraId="0D40016E" w14:textId="77777777" w:rsidR="00204639" w:rsidRDefault="00204639" w:rsidP="00204639">
      <w:pPr>
        <w:jc w:val="center"/>
        <w:rPr>
          <w:rFonts w:ascii="Trebuchet MS" w:eastAsia="Arial" w:hAnsi="Trebuchet MS"/>
          <w:spacing w:val="1"/>
        </w:rPr>
      </w:pPr>
    </w:p>
    <w:p w14:paraId="3241E441" w14:textId="77777777" w:rsidR="00204639" w:rsidRDefault="00204639" w:rsidP="00204639">
      <w:pPr>
        <w:jc w:val="center"/>
        <w:rPr>
          <w:rFonts w:ascii="Trebuchet MS" w:eastAsia="Arial" w:hAnsi="Trebuchet MS"/>
          <w:spacing w:val="1"/>
        </w:rPr>
      </w:pPr>
    </w:p>
    <w:p w14:paraId="6AE680E7" w14:textId="77777777" w:rsidR="00204639" w:rsidRPr="006730F9" w:rsidRDefault="00204639" w:rsidP="005C4219">
      <w:pPr>
        <w:rPr>
          <w:rFonts w:ascii="Trebuchet MS" w:hAnsi="Trebuchet MS"/>
        </w:rPr>
      </w:pPr>
    </w:p>
    <w:p w14:paraId="06FB3BBF" w14:textId="77777777" w:rsidR="005435F4" w:rsidRPr="006730F9" w:rsidRDefault="005435F4">
      <w:pPr>
        <w:rPr>
          <w:rFonts w:ascii="Trebuchet MS" w:hAnsi="Trebuchet MS"/>
        </w:rPr>
      </w:pPr>
    </w:p>
    <w:p w14:paraId="31B1D140" w14:textId="06459FFE" w:rsidR="00E27EBF" w:rsidRPr="00240ADC" w:rsidDel="00726D5B" w:rsidRDefault="00E27EBF" w:rsidP="00E27EBF">
      <w:pPr>
        <w:jc w:val="right"/>
        <w:rPr>
          <w:del w:id="12" w:author="Anda Gabriela Popescu" w:date="2023-12-29T10:20:00Z"/>
          <w:rFonts w:ascii="Trebuchet MS" w:hAnsi="Trebuchet MS"/>
          <w:b/>
        </w:rPr>
      </w:pPr>
      <w:del w:id="13" w:author="Anda Gabriela Popescu" w:date="2023-12-29T10:20:00Z">
        <w:r w:rsidRPr="00240ADC" w:rsidDel="00726D5B">
          <w:rPr>
            <w:rFonts w:ascii="Trebuchet MS" w:hAnsi="Trebuchet MS"/>
            <w:b/>
          </w:rPr>
          <w:delText>ANEXA 3</w:delText>
        </w:r>
      </w:del>
    </w:p>
    <w:p w14:paraId="0DB55553" w14:textId="77777777" w:rsidR="00E27EBF" w:rsidRPr="00240ADC" w:rsidRDefault="00E27EBF" w:rsidP="005C4219">
      <w:pPr>
        <w:jc w:val="center"/>
        <w:rPr>
          <w:rFonts w:ascii="Trebuchet MS" w:hAnsi="Trebuchet MS"/>
          <w:b/>
        </w:rPr>
      </w:pPr>
      <w:r w:rsidRPr="00240ADC">
        <w:rPr>
          <w:rFonts w:ascii="Trebuchet MS" w:hAnsi="Trebuchet MS"/>
          <w:b/>
        </w:rPr>
        <w:t xml:space="preserve">Măsurile de informare </w:t>
      </w:r>
      <w:proofErr w:type="spellStart"/>
      <w:r w:rsidRPr="00240ADC">
        <w:rPr>
          <w:rFonts w:ascii="Trebuchet MS" w:hAnsi="Trebuchet MS"/>
          <w:b/>
        </w:rPr>
        <w:t>şi</w:t>
      </w:r>
      <w:proofErr w:type="spellEnd"/>
      <w:r w:rsidRPr="00240ADC">
        <w:rPr>
          <w:rFonts w:ascii="Trebuchet MS" w:hAnsi="Trebuchet MS"/>
          <w:b/>
        </w:rPr>
        <w:t xml:space="preserve">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 xml:space="preserve">Măsurile de informare </w:t>
      </w:r>
      <w:proofErr w:type="spellStart"/>
      <w:r w:rsidRPr="00240ADC">
        <w:rPr>
          <w:rFonts w:ascii="Trebuchet MS" w:hAnsi="Trebuchet MS"/>
        </w:rPr>
        <w:t>şi</w:t>
      </w:r>
      <w:proofErr w:type="spellEnd"/>
      <w:r w:rsidRPr="00240ADC">
        <w:rPr>
          <w:rFonts w:ascii="Trebuchet MS" w:hAnsi="Trebuchet MS"/>
        </w:rPr>
        <w:t xml:space="preserve"> publicitate privind </w:t>
      </w:r>
      <w:proofErr w:type="spellStart"/>
      <w:r w:rsidRPr="00240ADC">
        <w:rPr>
          <w:rFonts w:ascii="Trebuchet MS" w:hAnsi="Trebuchet MS"/>
        </w:rPr>
        <w:t>operaţiunile</w:t>
      </w:r>
      <w:proofErr w:type="spellEnd"/>
      <w:r w:rsidRPr="00240ADC">
        <w:rPr>
          <w:rFonts w:ascii="Trebuchet MS" w:hAnsi="Trebuchet MS"/>
        </w:rPr>
        <w:t xml:space="preserve"> </w:t>
      </w:r>
      <w:proofErr w:type="spellStart"/>
      <w:r w:rsidRPr="00240ADC">
        <w:rPr>
          <w:rFonts w:ascii="Trebuchet MS" w:hAnsi="Trebuchet MS"/>
        </w:rPr>
        <w:t>finanţate</w:t>
      </w:r>
      <w:proofErr w:type="spellEnd"/>
      <w:r w:rsidRPr="00240ADC">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Pr="00240ADC" w:rsidRDefault="00E27EBF" w:rsidP="00E27EBF">
      <w:pPr>
        <w:jc w:val="both"/>
        <w:rPr>
          <w:rFonts w:ascii="Trebuchet MS" w:hAnsi="Trebuchet MS"/>
        </w:rPr>
      </w:pPr>
      <w:r w:rsidRPr="00240ADC">
        <w:rPr>
          <w:rFonts w:ascii="Trebuchet MS" w:hAnsi="Trebuchet MS"/>
        </w:rPr>
        <w:t xml:space="preserve">Acceptarea </w:t>
      </w:r>
      <w:proofErr w:type="spellStart"/>
      <w:r w:rsidRPr="00240ADC">
        <w:rPr>
          <w:rFonts w:ascii="Trebuchet MS" w:hAnsi="Trebuchet MS"/>
        </w:rPr>
        <w:t>finanţării</w:t>
      </w:r>
      <w:proofErr w:type="spellEnd"/>
      <w:r w:rsidRPr="00240ADC">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240ADC">
        <w:rPr>
          <w:rFonts w:ascii="Trebuchet MS" w:hAnsi="Trebuchet MS"/>
        </w:rPr>
        <w:t>şi</w:t>
      </w:r>
      <w:proofErr w:type="spellEnd"/>
      <w:r w:rsidRPr="00240ADC">
        <w:rPr>
          <w:rFonts w:ascii="Trebuchet MS" w:hAnsi="Trebuchet MS"/>
        </w:rPr>
        <w:t xml:space="preserve"> completările ulterioare.</w:t>
      </w:r>
    </w:p>
    <w:p w14:paraId="6B4E6253" w14:textId="77777777" w:rsidR="00E27EBF" w:rsidRPr="00240ADC" w:rsidRDefault="00E27EBF" w:rsidP="00E27EBF">
      <w:pPr>
        <w:jc w:val="both"/>
        <w:rPr>
          <w:rFonts w:ascii="Trebuchet MS" w:hAnsi="Trebuchet MS"/>
          <w:b/>
        </w:rPr>
      </w:pPr>
      <w:r w:rsidRPr="00240ADC">
        <w:rPr>
          <w:rFonts w:ascii="Trebuchet MS" w:hAnsi="Trebuchet MS"/>
          <w:b/>
        </w:rPr>
        <w:t xml:space="preserve">1. Reguli generale – </w:t>
      </w:r>
      <w:proofErr w:type="spellStart"/>
      <w:r w:rsidRPr="00240ADC">
        <w:rPr>
          <w:rFonts w:ascii="Trebuchet MS" w:hAnsi="Trebuchet MS"/>
          <w:b/>
        </w:rPr>
        <w:t>cerinţe</w:t>
      </w:r>
      <w:proofErr w:type="spellEnd"/>
      <w:r w:rsidRPr="00240ADC">
        <w:rPr>
          <w:rFonts w:ascii="Trebuchet MS" w:hAnsi="Trebuchet MS"/>
          <w:b/>
        </w:rPr>
        <w:t xml:space="preserv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responsabili pentru implementarea </w:t>
      </w:r>
      <w:proofErr w:type="spellStart"/>
      <w:r w:rsidRPr="00240ADC">
        <w:rPr>
          <w:rFonts w:ascii="Trebuchet MS" w:hAnsi="Trebuchet MS"/>
        </w:rPr>
        <w:t>activităţilor</w:t>
      </w:r>
      <w:proofErr w:type="spellEnd"/>
      <w:r w:rsidRPr="00240ADC">
        <w:rPr>
          <w:rFonts w:ascii="Trebuchet MS" w:hAnsi="Trebuchet MS"/>
        </w:rPr>
        <w:t xml:space="preserve"> de informare </w:t>
      </w:r>
      <w:proofErr w:type="spellStart"/>
      <w:r w:rsidRPr="00240ADC">
        <w:rPr>
          <w:rFonts w:ascii="Trebuchet MS" w:hAnsi="Trebuchet MS"/>
        </w:rPr>
        <w:t>şi</w:t>
      </w:r>
      <w:proofErr w:type="spellEnd"/>
      <w:r w:rsidRPr="00240ADC">
        <w:rPr>
          <w:rFonts w:ascii="Trebuchet MS" w:hAnsi="Trebuchet MS"/>
        </w:rPr>
        <w:t xml:space="preserve"> publicitate în legătură cu </w:t>
      </w:r>
      <w:proofErr w:type="spellStart"/>
      <w:r w:rsidRPr="00240ADC">
        <w:rPr>
          <w:rFonts w:ascii="Trebuchet MS" w:hAnsi="Trebuchet MS"/>
        </w:rPr>
        <w:t>asistenţa</w:t>
      </w:r>
      <w:proofErr w:type="spellEnd"/>
      <w:r w:rsidRPr="00240ADC">
        <w:rPr>
          <w:rFonts w:ascii="Trebuchet MS" w:hAnsi="Trebuchet MS"/>
        </w:rPr>
        <w:t xml:space="preserve"> financiară nerambursabilă </w:t>
      </w:r>
      <w:proofErr w:type="spellStart"/>
      <w:r w:rsidRPr="00240ADC">
        <w:rPr>
          <w:rFonts w:ascii="Trebuchet MS" w:hAnsi="Trebuchet MS"/>
        </w:rPr>
        <w:t>obţinută</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în conformitate cu cele declarate în cererea de </w:t>
      </w:r>
      <w:proofErr w:type="spellStart"/>
      <w:r w:rsidRPr="00240ADC">
        <w:rPr>
          <w:rFonts w:ascii="Trebuchet MS" w:hAnsi="Trebuchet MS"/>
        </w:rPr>
        <w:t>finanţare</w:t>
      </w:r>
      <w:proofErr w:type="spellEnd"/>
      <w:r w:rsidRPr="00240ADC">
        <w:rPr>
          <w:rFonts w:ascii="Trebuchet MS" w:hAnsi="Trebuchet MS"/>
        </w:rPr>
        <w:t xml:space="preserv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utilizeze pentru toate materialele de comunicare realizate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emblema Uniunii Europene și emblema Guvernului României. Emblema Uniunii Europene va fi </w:t>
      </w:r>
      <w:proofErr w:type="spellStart"/>
      <w:r w:rsidRPr="00240ADC">
        <w:rPr>
          <w:rFonts w:ascii="Trebuchet MS" w:hAnsi="Trebuchet MS"/>
        </w:rPr>
        <w:t>întodeauna</w:t>
      </w:r>
      <w:proofErr w:type="spellEnd"/>
      <w:r w:rsidRPr="00240ADC">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240ADC">
        <w:rPr>
          <w:rFonts w:ascii="Trebuchet MS" w:hAnsi="Trebuchet MS"/>
        </w:rPr>
        <w:t>înţelege</w:t>
      </w:r>
      <w:proofErr w:type="spellEnd"/>
      <w:r w:rsidRPr="00240ADC">
        <w:rPr>
          <w:rFonts w:ascii="Trebuchet MS" w:hAnsi="Trebuchet MS"/>
        </w:rPr>
        <w:t xml:space="preserve">: </w:t>
      </w:r>
      <w:proofErr w:type="spellStart"/>
      <w:r w:rsidRPr="00240ADC">
        <w:rPr>
          <w:rFonts w:ascii="Trebuchet MS" w:hAnsi="Trebuchet MS"/>
        </w:rPr>
        <w:t>fluturaşi</w:t>
      </w:r>
      <w:proofErr w:type="spellEnd"/>
      <w:r w:rsidRPr="00240ADC">
        <w:rPr>
          <w:rFonts w:ascii="Trebuchet MS" w:hAnsi="Trebuchet MS"/>
        </w:rPr>
        <w:t xml:space="preserve">, pliante, </w:t>
      </w:r>
      <w:proofErr w:type="spellStart"/>
      <w:r w:rsidRPr="00240ADC">
        <w:rPr>
          <w:rFonts w:ascii="Trebuchet MS" w:hAnsi="Trebuchet MS"/>
        </w:rPr>
        <w:t>broşuri</w:t>
      </w:r>
      <w:proofErr w:type="spellEnd"/>
      <w:r w:rsidRPr="00240ADC">
        <w:rPr>
          <w:rFonts w:ascii="Trebuchet MS" w:hAnsi="Trebuchet MS"/>
        </w:rPr>
        <w:t xml:space="preserve">, </w:t>
      </w:r>
      <w:proofErr w:type="spellStart"/>
      <w:r w:rsidRPr="00240ADC">
        <w:rPr>
          <w:rFonts w:ascii="Trebuchet MS" w:hAnsi="Trebuchet MS"/>
        </w:rPr>
        <w:t>afişe</w:t>
      </w:r>
      <w:proofErr w:type="spellEnd"/>
      <w:r w:rsidRPr="00240ADC">
        <w:rPr>
          <w:rFonts w:ascii="Trebuchet MS" w:hAnsi="Trebuchet MS"/>
        </w:rPr>
        <w:t xml:space="preserve">, bannere, comunicate de presă, website-uri, </w:t>
      </w:r>
      <w:proofErr w:type="spellStart"/>
      <w:r w:rsidRPr="00240ADC">
        <w:rPr>
          <w:rFonts w:ascii="Trebuchet MS" w:hAnsi="Trebuchet MS"/>
        </w:rPr>
        <w:t>newsletters</w:t>
      </w:r>
      <w:proofErr w:type="spellEnd"/>
      <w:r w:rsidRPr="00240ADC">
        <w:rPr>
          <w:rFonts w:ascii="Trebuchet MS" w:hAnsi="Trebuchet MS"/>
        </w:rPr>
        <w:t xml:space="preserve">, spoturi radio-TV, </w:t>
      </w:r>
      <w:proofErr w:type="spellStart"/>
      <w:r w:rsidRPr="00240ADC">
        <w:rPr>
          <w:rFonts w:ascii="Trebuchet MS" w:hAnsi="Trebuchet MS"/>
        </w:rPr>
        <w:t>inserţii</w:t>
      </w:r>
      <w:proofErr w:type="spellEnd"/>
      <w:r w:rsidRPr="00240ADC">
        <w:rPr>
          <w:rFonts w:ascii="Trebuchet MS" w:hAnsi="Trebuchet MS"/>
        </w:rPr>
        <w:t xml:space="preserve"> în presa scrisă, standuri </w:t>
      </w:r>
      <w:proofErr w:type="spellStart"/>
      <w:r w:rsidRPr="00240ADC">
        <w:rPr>
          <w:rFonts w:ascii="Trebuchet MS" w:hAnsi="Trebuchet MS"/>
        </w:rPr>
        <w:t>expoziţionale</w:t>
      </w:r>
      <w:proofErr w:type="spellEnd"/>
      <w:r w:rsidRPr="00240ADC">
        <w:rPr>
          <w:rFonts w:ascii="Trebuchet MS" w:hAnsi="Trebuchet MS"/>
        </w:rPr>
        <w:t xml:space="preserve">, autocolante, materiale </w:t>
      </w:r>
      <w:proofErr w:type="spellStart"/>
      <w:r w:rsidRPr="00240ADC">
        <w:rPr>
          <w:rFonts w:ascii="Trebuchet MS" w:hAnsi="Trebuchet MS"/>
        </w:rPr>
        <w:t>promoţionale</w:t>
      </w:r>
      <w:proofErr w:type="spellEnd"/>
      <w:r w:rsidRPr="00240ADC">
        <w:rPr>
          <w:rFonts w:ascii="Trebuchet MS" w:hAnsi="Trebuchet MS"/>
        </w:rPr>
        <w:t xml:space="preserve"> sau orice alte produse prin care este promovat proiectul </w:t>
      </w:r>
      <w:proofErr w:type="spellStart"/>
      <w:r w:rsidRPr="00240ADC">
        <w:rPr>
          <w:rFonts w:ascii="Trebuchet MS" w:hAnsi="Trebuchet MS"/>
        </w:rPr>
        <w:t>şi</w:t>
      </w:r>
      <w:proofErr w:type="spellEnd"/>
      <w:r w:rsidRPr="00240ADC">
        <w:rPr>
          <w:rFonts w:ascii="Trebuchet MS" w:hAnsi="Trebuchet MS"/>
        </w:rPr>
        <w:t xml:space="preserve">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w:t>
      </w:r>
      <w:proofErr w:type="spellStart"/>
      <w:r w:rsidRPr="00240ADC">
        <w:rPr>
          <w:rFonts w:ascii="Trebuchet MS" w:hAnsi="Trebuchet MS"/>
        </w:rPr>
        <w:t>indicaţiile</w:t>
      </w:r>
      <w:proofErr w:type="spellEnd"/>
      <w:r w:rsidRPr="00240ADC">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w:t>
      </w:r>
      <w:r w:rsidRPr="00240ADC">
        <w:rPr>
          <w:rFonts w:ascii="Trebuchet MS" w:hAnsi="Trebuchet MS"/>
        </w:rPr>
        <w:lastRenderedPageBreak/>
        <w:t>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Beneficiarul este de acord ca odată cu acceptarea </w:t>
      </w:r>
      <w:proofErr w:type="spellStart"/>
      <w:r w:rsidRPr="00240ADC">
        <w:rPr>
          <w:rFonts w:ascii="Trebuchet MS" w:hAnsi="Trebuchet MS"/>
        </w:rPr>
        <w:t>finanţării</w:t>
      </w:r>
      <w:proofErr w:type="spellEnd"/>
      <w:r w:rsidRPr="00240ADC">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240ADC">
        <w:rPr>
          <w:rFonts w:ascii="Trebuchet MS" w:hAnsi="Trebuchet MS"/>
        </w:rPr>
        <w:t>finanţării</w:t>
      </w:r>
      <w:proofErr w:type="spellEnd"/>
      <w:r w:rsidRPr="00240ADC">
        <w:rPr>
          <w:rFonts w:ascii="Trebuchet MS" w:hAnsi="Trebuchet MS"/>
        </w:rPr>
        <w:t xml:space="preserve">, datele de începere </w:t>
      </w:r>
      <w:proofErr w:type="spellStart"/>
      <w:r w:rsidRPr="00240ADC">
        <w:rPr>
          <w:rFonts w:ascii="Trebuchet MS" w:hAnsi="Trebuchet MS"/>
        </w:rPr>
        <w:t>şi</w:t>
      </w:r>
      <w:proofErr w:type="spellEnd"/>
      <w:r w:rsidRPr="00240ADC">
        <w:rPr>
          <w:rFonts w:ascii="Trebuchet MS" w:hAnsi="Trebuchet MS"/>
        </w:rPr>
        <w:t xml:space="preserve"> de finalizare ale Proiectului, locul de implementare al acestuia.</w:t>
      </w:r>
    </w:p>
    <w:p w14:paraId="0F9F221F"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 xml:space="preserve">eneficiarii au obligația să pună la dispoziția AM și CE, la cerere, date și informații despre proiecte și stadiul lor de implementare, inclusiv fotografii, în vederea probării și asigurării transparenței utilizării fondurilor. Materialele de comunicare și vizibilitate realizate de către beneficiari sunt puse la dispoziția instituțiilor, organelor, oficiilor sau agențiilor Uniunii, la cererea acestora, </w:t>
      </w:r>
      <w:proofErr w:type="spellStart"/>
      <w:r w:rsidRPr="00240ADC">
        <w:rPr>
          <w:rFonts w:ascii="Trebuchet MS" w:hAnsi="Trebuchet MS"/>
        </w:rPr>
        <w:t>acordându-se</w:t>
      </w:r>
      <w:proofErr w:type="spellEnd"/>
      <w:r w:rsidRPr="00240ADC">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asigure o informare transparentă </w:t>
      </w:r>
      <w:proofErr w:type="spellStart"/>
      <w:r w:rsidRPr="00240ADC">
        <w:rPr>
          <w:rFonts w:ascii="Trebuchet MS" w:hAnsi="Trebuchet MS"/>
        </w:rPr>
        <w:t>şi</w:t>
      </w:r>
      <w:proofErr w:type="spellEnd"/>
      <w:r w:rsidRPr="00240ADC">
        <w:rPr>
          <w:rFonts w:ascii="Trebuchet MS" w:hAnsi="Trebuchet MS"/>
        </w:rPr>
        <w:t xml:space="preserve"> corectă a mass-media asupra Proiectului </w:t>
      </w:r>
      <w:proofErr w:type="spellStart"/>
      <w:r w:rsidRPr="00240ADC">
        <w:rPr>
          <w:rFonts w:ascii="Trebuchet MS" w:hAnsi="Trebuchet MS"/>
        </w:rPr>
        <w:t>finanţat</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vor </w:t>
      </w:r>
      <w:proofErr w:type="spellStart"/>
      <w:r w:rsidRPr="00240ADC">
        <w:rPr>
          <w:rFonts w:ascii="Trebuchet MS" w:hAnsi="Trebuchet MS"/>
        </w:rPr>
        <w:t>conţine</w:t>
      </w:r>
      <w:proofErr w:type="spellEnd"/>
      <w:r w:rsidRPr="00240ADC">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w:t>
      </w:r>
      <w:proofErr w:type="spellStart"/>
      <w:r w:rsidRPr="00240ADC">
        <w:rPr>
          <w:rFonts w:ascii="Trebuchet MS" w:hAnsi="Trebuchet MS"/>
        </w:rPr>
        <w:t>însoţit</w:t>
      </w:r>
      <w:proofErr w:type="spellEnd"/>
      <w:r w:rsidRPr="00240ADC">
        <w:rPr>
          <w:rFonts w:ascii="Trebuchet MS" w:hAnsi="Trebuchet MS"/>
        </w:rPr>
        <w:t xml:space="preserve"> de textul: „Pentru </w:t>
      </w:r>
      <w:proofErr w:type="spellStart"/>
      <w:r w:rsidRPr="00240ADC">
        <w:rPr>
          <w:rFonts w:ascii="Trebuchet MS" w:hAnsi="Trebuchet MS"/>
        </w:rPr>
        <w:t>informaţii</w:t>
      </w:r>
      <w:proofErr w:type="spellEnd"/>
      <w:r w:rsidRPr="00240ADC">
        <w:rPr>
          <w:rFonts w:ascii="Trebuchet MS" w:hAnsi="Trebuchet MS"/>
        </w:rPr>
        <w:t xml:space="preserve"> detaliate despre celelalte programe </w:t>
      </w:r>
      <w:proofErr w:type="spellStart"/>
      <w:r w:rsidRPr="00240ADC">
        <w:rPr>
          <w:rFonts w:ascii="Trebuchet MS" w:hAnsi="Trebuchet MS"/>
        </w:rPr>
        <w:t>cofinanţate</w:t>
      </w:r>
      <w:proofErr w:type="spellEnd"/>
      <w:r w:rsidRPr="00240ADC">
        <w:rPr>
          <w:rFonts w:ascii="Trebuchet MS" w:hAnsi="Trebuchet MS"/>
        </w:rPr>
        <w:t xml:space="preserve"> de Uniunea Europeană, vă invităm să </w:t>
      </w:r>
      <w:proofErr w:type="spellStart"/>
      <w:r w:rsidRPr="00240ADC">
        <w:rPr>
          <w:rFonts w:ascii="Trebuchet MS" w:hAnsi="Trebuchet MS"/>
        </w:rPr>
        <w:t>vizitaţi</w:t>
      </w:r>
      <w:proofErr w:type="spellEnd"/>
      <w:r w:rsidRPr="00240ADC">
        <w:rPr>
          <w:rFonts w:ascii="Trebuchet MS" w:hAnsi="Trebuchet MS"/>
        </w:rPr>
        <w:t xml:space="preserve">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lastRenderedPageBreak/>
        <w:t xml:space="preserve">Este necesară afișarea pe site-ul oficial și/sau pe contul/conturile de social media al beneficiarului (dacă există un astfel de site/pagină), a unei descrieri a proiectului </w:t>
      </w:r>
      <w:bookmarkStart w:id="15" w:name="_Hlk93393429"/>
      <w:r w:rsidRPr="00240ADC">
        <w:rPr>
          <w:rFonts w:ascii="Trebuchet MS" w:hAnsi="Trebuchet MS"/>
        </w:rPr>
        <w:t>proporțională cu nivelul finanțării primite</w:t>
      </w:r>
      <w:bookmarkEnd w:id="15"/>
      <w:r w:rsidRPr="00240ADC">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240ADC">
        <w:rPr>
          <w:rFonts w:ascii="Trebuchet MS" w:hAnsi="Trebuchet MS"/>
        </w:rPr>
        <w:t>MySMIS</w:t>
      </w:r>
      <w:proofErr w:type="spellEnd"/>
      <w:r w:rsidRPr="00240ADC">
        <w:rPr>
          <w:rFonts w:ascii="Trebuchet MS" w:hAnsi="Trebuchet MS"/>
        </w:rPr>
        <w:t xml:space="preserve"> sau alt cod unic al proiectului. În cazul proiectelor </w:t>
      </w:r>
      <w:proofErr w:type="spellStart"/>
      <w:r w:rsidRPr="00240ADC">
        <w:rPr>
          <w:rFonts w:ascii="Trebuchet MS" w:hAnsi="Trebuchet MS"/>
        </w:rPr>
        <w:t>multi</w:t>
      </w:r>
      <w:proofErr w:type="spellEnd"/>
      <w:r w:rsidRPr="00240ADC">
        <w:rPr>
          <w:rFonts w:ascii="Trebuchet MS" w:hAnsi="Trebuchet MS"/>
        </w:rPr>
        <w:t>-fond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240ADC">
        <w:rPr>
          <w:rFonts w:ascii="Trebuchet MS" w:hAnsi="Trebuchet MS"/>
        </w:rPr>
        <w:t>widget</w:t>
      </w:r>
      <w:proofErr w:type="spellEnd"/>
      <w:r w:rsidRPr="00240ADC">
        <w:rPr>
          <w:rFonts w:ascii="Trebuchet MS" w:hAnsi="Trebuchet MS"/>
        </w:rPr>
        <w:t xml:space="preserve">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finanțate din FEDR/FC a căror valoare totală depășește 500.000 EUR (prioritatea 1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și în cazul proiectelor finanțate din FSE+ (Prioritatea 2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w:t>
      </w:r>
      <w:r w:rsidRPr="00240ADC">
        <w:rPr>
          <w:rFonts w:ascii="Trebuchet MS" w:hAnsi="Trebuchet MS"/>
        </w:rPr>
        <w:lastRenderedPageBreak/>
        <w:t>cu dimensiunea minimă A3 sau un afișaj electronic echivalent, cu informații despre proiect, cu respectarea cerințelor specifice din Ghidul de Identitate Vizuală 2021 – 2027.</w:t>
      </w:r>
    </w:p>
    <w:p w14:paraId="63C73DB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45D8F6B" w14:textId="77777777" w:rsidR="005435F4" w:rsidRPr="00240ADC" w:rsidRDefault="005435F4" w:rsidP="005435F4">
      <w:pPr>
        <w:jc w:val="right"/>
        <w:rPr>
          <w:rFonts w:ascii="Trebuchet MS" w:hAnsi="Trebuchet MS"/>
        </w:rPr>
      </w:pPr>
    </w:p>
    <w:p w14:paraId="205A5A7C" w14:textId="77777777" w:rsidR="005435F4" w:rsidRPr="00240ADC" w:rsidRDefault="005435F4" w:rsidP="005435F4">
      <w:pPr>
        <w:jc w:val="right"/>
        <w:rPr>
          <w:rFonts w:ascii="Trebuchet MS" w:hAnsi="Trebuchet MS"/>
        </w:rPr>
      </w:pPr>
    </w:p>
    <w:p w14:paraId="32CF52D4" w14:textId="77777777" w:rsidR="005435F4" w:rsidRPr="00240ADC" w:rsidRDefault="005435F4">
      <w:pPr>
        <w:rPr>
          <w:rFonts w:ascii="Trebuchet MS" w:hAnsi="Trebuchet MS"/>
        </w:rPr>
      </w:pPr>
    </w:p>
    <w:p w14:paraId="3F328123" w14:textId="77777777" w:rsidR="005435F4" w:rsidRPr="00240ADC" w:rsidRDefault="005435F4">
      <w:pPr>
        <w:rPr>
          <w:rFonts w:ascii="Trebuchet MS" w:hAnsi="Trebuchet MS"/>
        </w:rPr>
      </w:pPr>
    </w:p>
    <w:p w14:paraId="64DE9375" w14:textId="582A01FB" w:rsidR="008C2E49" w:rsidRDefault="008C2E49">
      <w:pPr>
        <w:rPr>
          <w:rFonts w:ascii="Trebuchet MS" w:hAnsi="Trebuchet MS"/>
        </w:rPr>
      </w:pPr>
    </w:p>
    <w:p w14:paraId="3AA86A97" w14:textId="77777777" w:rsidR="005C4219" w:rsidRDefault="005C4219">
      <w:pPr>
        <w:rPr>
          <w:rFonts w:ascii="Trebuchet MS" w:hAnsi="Trebuchet MS"/>
        </w:rPr>
      </w:pPr>
    </w:p>
    <w:p w14:paraId="702F6CAC" w14:textId="77777777" w:rsidR="005C4219" w:rsidRDefault="005C4219">
      <w:pPr>
        <w:rPr>
          <w:rFonts w:ascii="Trebuchet MS" w:hAnsi="Trebuchet MS"/>
        </w:rPr>
      </w:pPr>
    </w:p>
    <w:p w14:paraId="646DF922" w14:textId="77777777" w:rsidR="005C4219" w:rsidRDefault="005C4219">
      <w:pPr>
        <w:rPr>
          <w:rFonts w:ascii="Trebuchet MS" w:hAnsi="Trebuchet MS"/>
        </w:rPr>
      </w:pPr>
    </w:p>
    <w:p w14:paraId="6EA99DD7" w14:textId="77777777" w:rsidR="005C4219" w:rsidRDefault="005C4219">
      <w:pPr>
        <w:rPr>
          <w:rFonts w:ascii="Trebuchet MS" w:hAnsi="Trebuchet MS"/>
        </w:rPr>
      </w:pPr>
    </w:p>
    <w:p w14:paraId="6B425B0A" w14:textId="77777777" w:rsidR="005C4219" w:rsidRDefault="005C4219">
      <w:pPr>
        <w:rPr>
          <w:rFonts w:ascii="Trebuchet MS" w:hAnsi="Trebuchet MS"/>
        </w:rPr>
      </w:pPr>
    </w:p>
    <w:p w14:paraId="2D1B15F1" w14:textId="77777777" w:rsidR="005C4219" w:rsidRDefault="005C4219">
      <w:pPr>
        <w:rPr>
          <w:rFonts w:ascii="Trebuchet MS" w:hAnsi="Trebuchet MS"/>
        </w:rPr>
      </w:pPr>
    </w:p>
    <w:p w14:paraId="533492EF" w14:textId="77777777" w:rsidR="005C4219" w:rsidRDefault="005C4219">
      <w:pPr>
        <w:rPr>
          <w:rFonts w:ascii="Trebuchet MS" w:hAnsi="Trebuchet MS"/>
        </w:rPr>
      </w:pPr>
    </w:p>
    <w:p w14:paraId="45941848" w14:textId="77777777" w:rsidR="005C4219" w:rsidRDefault="005C4219">
      <w:pPr>
        <w:rPr>
          <w:rFonts w:ascii="Trebuchet MS" w:hAnsi="Trebuchet MS"/>
        </w:rPr>
      </w:pPr>
    </w:p>
    <w:p w14:paraId="7DD12C27" w14:textId="77777777" w:rsidR="005C4219" w:rsidRDefault="005C4219">
      <w:pPr>
        <w:rPr>
          <w:rFonts w:ascii="Trebuchet MS" w:hAnsi="Trebuchet MS"/>
        </w:rPr>
      </w:pPr>
    </w:p>
    <w:p w14:paraId="5D706248" w14:textId="77777777" w:rsidR="005C4219" w:rsidRDefault="005C4219">
      <w:pPr>
        <w:rPr>
          <w:rFonts w:ascii="Trebuchet MS" w:hAnsi="Trebuchet MS"/>
        </w:rPr>
      </w:pPr>
    </w:p>
    <w:p w14:paraId="2C6E1F2E" w14:textId="77777777" w:rsidR="005C4219" w:rsidRDefault="005C4219">
      <w:pPr>
        <w:rPr>
          <w:rFonts w:ascii="Trebuchet MS" w:hAnsi="Trebuchet MS"/>
        </w:rPr>
      </w:pPr>
    </w:p>
    <w:p w14:paraId="697899A2" w14:textId="77777777" w:rsidR="006769D4" w:rsidRDefault="006769D4" w:rsidP="005435F4">
      <w:pPr>
        <w:jc w:val="right"/>
        <w:rPr>
          <w:rFonts w:ascii="Trebuchet MS" w:hAnsi="Trebuchet MS"/>
          <w:b/>
        </w:rPr>
      </w:pPr>
    </w:p>
    <w:p w14:paraId="7C1A012C" w14:textId="77777777" w:rsidR="006769D4" w:rsidRDefault="006769D4" w:rsidP="005435F4">
      <w:pPr>
        <w:jc w:val="right"/>
        <w:rPr>
          <w:rFonts w:ascii="Trebuchet MS" w:hAnsi="Trebuchet MS"/>
          <w:b/>
        </w:rPr>
      </w:pPr>
    </w:p>
    <w:p w14:paraId="3D31B571" w14:textId="77777777" w:rsidR="006769D4" w:rsidRDefault="006769D4" w:rsidP="005435F4">
      <w:pPr>
        <w:jc w:val="right"/>
        <w:rPr>
          <w:rFonts w:ascii="Trebuchet MS" w:hAnsi="Trebuchet MS"/>
          <w:b/>
        </w:rPr>
      </w:pPr>
    </w:p>
    <w:p w14:paraId="59DF5783" w14:textId="762D9154" w:rsidR="005435F4" w:rsidRPr="006769D4" w:rsidDel="00726D5B" w:rsidRDefault="005435F4" w:rsidP="005435F4">
      <w:pPr>
        <w:jc w:val="right"/>
        <w:rPr>
          <w:del w:id="16" w:author="Anda Gabriela Popescu" w:date="2023-12-29T10:20:00Z"/>
          <w:rFonts w:ascii="Trebuchet MS" w:hAnsi="Trebuchet MS"/>
          <w:b/>
        </w:rPr>
      </w:pPr>
      <w:del w:id="17" w:author="Anda Gabriela Popescu" w:date="2023-12-29T10:20:00Z">
        <w:r w:rsidRPr="006769D4" w:rsidDel="00726D5B">
          <w:rPr>
            <w:rFonts w:ascii="Trebuchet MS" w:hAnsi="Trebuchet MS"/>
            <w:b/>
          </w:rPr>
          <w:lastRenderedPageBreak/>
          <w:delText>ANEXA 4</w:delText>
        </w:r>
      </w:del>
    </w:p>
    <w:p w14:paraId="25800B8D" w14:textId="71792095" w:rsidR="00E256FF" w:rsidRPr="006769D4" w:rsidRDefault="005435F4" w:rsidP="00B370A3">
      <w:pPr>
        <w:jc w:val="center"/>
        <w:rPr>
          <w:rFonts w:ascii="Trebuchet MS" w:hAnsi="Trebuchet MS"/>
          <w:b/>
        </w:rPr>
      </w:pPr>
      <w:r w:rsidRPr="006769D4">
        <w:rPr>
          <w:rFonts w:ascii="Trebuchet MS" w:hAnsi="Trebuchet MS"/>
          <w:b/>
        </w:rPr>
        <w:t xml:space="preserve">Monitorizarea </w:t>
      </w:r>
      <w:proofErr w:type="spellStart"/>
      <w:r w:rsidRPr="006769D4">
        <w:rPr>
          <w:rFonts w:ascii="Trebuchet MS" w:hAnsi="Trebuchet MS"/>
          <w:b/>
        </w:rPr>
        <w:t>şi</w:t>
      </w:r>
      <w:proofErr w:type="spellEnd"/>
      <w:r w:rsidRPr="006769D4">
        <w:rPr>
          <w:rFonts w:ascii="Trebuchet MS" w:hAnsi="Trebuchet MS"/>
          <w:b/>
        </w:rPr>
        <w:t xml:space="preserve"> raportarea</w:t>
      </w:r>
    </w:p>
    <w:p w14:paraId="2C269977" w14:textId="29FD8A30" w:rsidR="00E256FF" w:rsidRPr="006769D4" w:rsidRDefault="00E256FF" w:rsidP="00E256FF">
      <w:pPr>
        <w:jc w:val="both"/>
        <w:rPr>
          <w:rFonts w:ascii="Trebuchet MS" w:hAnsi="Trebuchet MS"/>
          <w:b/>
        </w:rPr>
      </w:pPr>
      <w:r w:rsidRPr="006769D4">
        <w:rPr>
          <w:rFonts w:ascii="Trebuchet MS" w:hAnsi="Trebuchet MS"/>
          <w:b/>
        </w:rPr>
        <w:t>SECȚIUNEA I – Monitorizarea implementării deciziei de finanțare</w:t>
      </w:r>
    </w:p>
    <w:p w14:paraId="5FDA3E00" w14:textId="64E0E52C"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AM monitorizează progresul implementării Deciziei de Finanțare, fără a se limita la acesta, prin:</w:t>
      </w:r>
    </w:p>
    <w:p w14:paraId="224F3F88" w14:textId="5E416D15"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verificarea rapoartelor de progres disponibile în aplicația informatică </w:t>
      </w:r>
      <w:r w:rsidR="00E57757">
        <w:rPr>
          <w:rFonts w:ascii="Trebuchet MS" w:hAnsi="Trebuchet MS"/>
        </w:rPr>
        <w:t xml:space="preserve">MySMIS2014/SMIS2014+/ </w:t>
      </w:r>
      <w:r w:rsidRPr="006769D4">
        <w:rPr>
          <w:rFonts w:ascii="Trebuchet MS" w:hAnsi="Trebuchet MS"/>
        </w:rPr>
        <w:t>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402FEA50" w14:textId="24F7811C" w:rsidR="00E256FF" w:rsidRPr="006769D4" w:rsidRDefault="00E256FF" w:rsidP="006769D4">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7B3C074" w14:textId="77777777" w:rsidR="00297FEB" w:rsidRPr="009A0789" w:rsidRDefault="00297FEB" w:rsidP="009A0789">
      <w:pPr>
        <w:ind w:left="993"/>
        <w:jc w:val="both"/>
        <w:rPr>
          <w:rFonts w:ascii="Trebuchet MS" w:hAnsi="Trebuchet MS"/>
        </w:rPr>
      </w:pPr>
    </w:p>
    <w:p w14:paraId="524B922D" w14:textId="77777777" w:rsidR="00E256FF" w:rsidRPr="009A0789" w:rsidRDefault="00E256FF" w:rsidP="009A0789">
      <w:pPr>
        <w:ind w:left="993" w:hanging="426"/>
        <w:jc w:val="both"/>
        <w:rPr>
          <w:rFonts w:ascii="Trebuchet MS" w:hAnsi="Trebuchet MS"/>
          <w:b/>
        </w:rPr>
      </w:pPr>
      <w:r w:rsidRPr="009A0789">
        <w:rPr>
          <w:rFonts w:ascii="Trebuchet MS" w:hAnsi="Trebuchet MS"/>
          <w:b/>
        </w:rPr>
        <w:t>SECȚIUNEA II – Raportarea  în cadrul deciziei de finanțare</w:t>
      </w:r>
    </w:p>
    <w:p w14:paraId="3833B8AA" w14:textId="796BEA59" w:rsidR="00E256FF" w:rsidRPr="009A0789" w:rsidRDefault="00E256FF" w:rsidP="00E256FF">
      <w:pPr>
        <w:numPr>
          <w:ilvl w:val="0"/>
          <w:numId w:val="16"/>
        </w:numPr>
        <w:jc w:val="both"/>
        <w:rPr>
          <w:rFonts w:ascii="Trebuchet MS" w:hAnsi="Trebuchet MS"/>
        </w:rPr>
      </w:pPr>
      <w:r w:rsidRPr="009A0789">
        <w:rPr>
          <w:rFonts w:ascii="Trebuchet MS" w:hAnsi="Trebuchet MS"/>
        </w:rPr>
        <w:t xml:space="preserve">Beneficiarul va genera și transmite rapoarte de progres prin sistemul informatic </w:t>
      </w:r>
      <w:r w:rsidR="00E57757">
        <w:rPr>
          <w:rFonts w:ascii="Trebuchet MS" w:hAnsi="Trebuchet MS"/>
        </w:rPr>
        <w:t xml:space="preserve">MySMIS2014/SMIS2014+/ </w:t>
      </w:r>
      <w:r w:rsidRPr="009A0789">
        <w:rPr>
          <w:rFonts w:ascii="Trebuchet MS" w:hAnsi="Trebuchet MS"/>
        </w:rPr>
        <w:t xml:space="preserve">MySMIS2021/SMIS2021+, în termen de 30 de zile de la finalizarea perioadei de raportare, împreună cu cererile de rambursare, conform graficului de rambursare, pe toată perioada de implementare a proiectului </w:t>
      </w:r>
      <w:proofErr w:type="spellStart"/>
      <w:r w:rsidRPr="009A0789">
        <w:rPr>
          <w:rFonts w:ascii="Trebuchet MS" w:hAnsi="Trebuchet MS"/>
        </w:rPr>
        <w:t>şi</w:t>
      </w:r>
      <w:proofErr w:type="spellEnd"/>
      <w:r w:rsidRPr="009A0789">
        <w:rPr>
          <w:rFonts w:ascii="Trebuchet MS" w:hAnsi="Trebuchet MS"/>
        </w:rPr>
        <w:t xml:space="preserve"> ori de câte ori se vor solicita de AM </w:t>
      </w:r>
      <w:proofErr w:type="spellStart"/>
      <w:r w:rsidRPr="009A0789">
        <w:rPr>
          <w:rFonts w:ascii="Trebuchet MS" w:hAnsi="Trebuchet MS"/>
        </w:rPr>
        <w:t>PoAT</w:t>
      </w:r>
      <w:proofErr w:type="spellEnd"/>
      <w:r w:rsidRPr="009A0789">
        <w:rPr>
          <w:rFonts w:ascii="Trebuchet MS" w:hAnsi="Trebuchet MS"/>
        </w:rPr>
        <w:t xml:space="preserve">, în conformitate cu documentele subsecvente emise de AM </w:t>
      </w:r>
      <w:proofErr w:type="spellStart"/>
      <w:r w:rsidRPr="009A0789">
        <w:rPr>
          <w:rFonts w:ascii="Trebuchet MS" w:hAnsi="Trebuchet MS"/>
        </w:rPr>
        <w:t>PoAT</w:t>
      </w:r>
      <w:proofErr w:type="spellEnd"/>
      <w:r w:rsidRPr="009A0789">
        <w:rPr>
          <w:rFonts w:ascii="Trebuchet MS" w:hAnsi="Trebuchet MS"/>
        </w:rPr>
        <w:t xml:space="preserve"> în vederea implementării proiectului. În cazul în care potrivit graficului nu este prevăzută depunerea de cereri de rambursare într-un interval de timp care depășește un trimestru de implementare, beneficiarul va transmite un </w:t>
      </w:r>
      <w:r w:rsidRPr="009A0789">
        <w:rPr>
          <w:rFonts w:ascii="Trebuchet MS" w:hAnsi="Trebuchet MS"/>
        </w:rPr>
        <w:lastRenderedPageBreak/>
        <w:t>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Aceste Rapoarte de progres au scopul de a prezenta în mod regulat </w:t>
      </w:r>
      <w:proofErr w:type="spellStart"/>
      <w:r w:rsidRPr="0030330E">
        <w:rPr>
          <w:rFonts w:ascii="Trebuchet MS" w:hAnsi="Trebuchet MS"/>
        </w:rPr>
        <w:t>informaţii</w:t>
      </w:r>
      <w:proofErr w:type="spellEnd"/>
      <w:r w:rsidRPr="0030330E">
        <w:rPr>
          <w:rFonts w:ascii="Trebuchet MS" w:hAnsi="Trebuchet MS"/>
        </w:rPr>
        <w:t xml:space="preserve"> tehnice </w:t>
      </w:r>
      <w:proofErr w:type="spellStart"/>
      <w:r w:rsidRPr="0030330E">
        <w:rPr>
          <w:rFonts w:ascii="Trebuchet MS" w:hAnsi="Trebuchet MS"/>
        </w:rPr>
        <w:t>şi</w:t>
      </w:r>
      <w:proofErr w:type="spellEnd"/>
      <w:r w:rsidRPr="0030330E">
        <w:rPr>
          <w:rFonts w:ascii="Trebuchet MS" w:hAnsi="Trebuchet MS"/>
        </w:rPr>
        <w:t xml:space="preserve"> financiare referitoare la stadiul derulării proiectului </w:t>
      </w:r>
      <w:proofErr w:type="spellStart"/>
      <w:r w:rsidRPr="0030330E">
        <w:rPr>
          <w:rFonts w:ascii="Trebuchet MS" w:hAnsi="Trebuchet MS"/>
        </w:rPr>
        <w:t>şi</w:t>
      </w:r>
      <w:proofErr w:type="spellEnd"/>
      <w:r w:rsidRPr="0030330E">
        <w:rPr>
          <w:rFonts w:ascii="Trebuchet MS" w:hAnsi="Trebuchet MS"/>
        </w:rPr>
        <w:t xml:space="preserve"> probleme întâmpinate pe parcursul derulării.</w:t>
      </w:r>
    </w:p>
    <w:p w14:paraId="10E2E35F" w14:textId="77777777"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lunar, în ultima zi lucrătoare a lunii, stadiul achizițiilor publice aferente proiectului, în formatul solicitat de AM </w:t>
      </w:r>
      <w:proofErr w:type="spellStart"/>
      <w:r w:rsidRPr="0030330E">
        <w:rPr>
          <w:rFonts w:ascii="Trebuchet MS" w:hAnsi="Trebuchet MS"/>
        </w:rPr>
        <w:t>PoAT</w:t>
      </w:r>
      <w:proofErr w:type="spellEnd"/>
      <w:r w:rsidRPr="0030330E">
        <w:rPr>
          <w:rFonts w:ascii="Trebuchet MS" w:hAnsi="Trebuchet MS"/>
        </w:rPr>
        <w:t xml:space="preserve">. </w:t>
      </w:r>
    </w:p>
    <w:p w14:paraId="6D4086E0" w14:textId="0BCDC364"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w:t>
      </w:r>
      <w:r w:rsidR="00E57757">
        <w:rPr>
          <w:rFonts w:ascii="Trebuchet MS" w:hAnsi="Trebuchet MS"/>
        </w:rPr>
        <w:t xml:space="preserve">MySMIS2014/SMIS2014+/ </w:t>
      </w:r>
      <w:r w:rsidRPr="0030330E">
        <w:rPr>
          <w:rFonts w:ascii="Trebuchet MS" w:hAnsi="Trebuchet MS"/>
        </w:rPr>
        <w:t xml:space="preserve">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1F065579"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w:t>
      </w:r>
      <w:proofErr w:type="spellStart"/>
      <w:r w:rsidRPr="0030330E">
        <w:rPr>
          <w:rFonts w:ascii="Trebuchet MS" w:hAnsi="Trebuchet MS"/>
        </w:rPr>
        <w:t>PoAT</w:t>
      </w:r>
      <w:proofErr w:type="spellEnd"/>
      <w:r w:rsidRPr="0030330E">
        <w:rPr>
          <w:rFonts w:ascii="Trebuchet MS" w:hAnsi="Trebuchet MS"/>
        </w:rPr>
        <w: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2021+/</w:t>
      </w:r>
      <w:proofErr w:type="spellStart"/>
      <w:r w:rsidRPr="0030330E">
        <w:rPr>
          <w:rFonts w:ascii="Trebuchet MS" w:hAnsi="Trebuchet MS"/>
        </w:rPr>
        <w:t>MySMIS</w:t>
      </w:r>
      <w:proofErr w:type="spellEnd"/>
      <w:r w:rsidRPr="0030330E">
        <w:rPr>
          <w:rFonts w:ascii="Trebuchet MS" w:hAnsi="Trebuchet MS"/>
        </w:rPr>
        <w:t xml:space="preserve"> 2021, respectiv 5 ani de la achiziționare/dezvoltarea elementelor de infrastructură care sunt destinate accesării sistemului SMIS 2021+/</w:t>
      </w:r>
      <w:proofErr w:type="spellStart"/>
      <w:r w:rsidRPr="0030330E">
        <w:rPr>
          <w:rFonts w:ascii="Trebuchet MS" w:hAnsi="Trebuchet MS"/>
        </w:rPr>
        <w:t>MySMIS</w:t>
      </w:r>
      <w:proofErr w:type="spellEnd"/>
      <w:r w:rsidRPr="0030330E">
        <w:rPr>
          <w:rFonts w:ascii="Trebuchet MS" w:hAnsi="Trebuchet MS"/>
        </w:rPr>
        <w:t xml:space="preserve">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 xml:space="preserve">Excepție de la monitorizarea durabilității/sustenabilității pentru proiectele care au inclus și achiziția de active corporale/necorporale (mijloace fixe, licențe și programe informatice) fac cele care au vizat achiziția unor astfel de bunuri destinate </w:t>
      </w:r>
      <w:r w:rsidRPr="006F468E">
        <w:rPr>
          <w:rFonts w:ascii="Trebuchet MS" w:hAnsi="Trebuchet MS"/>
        </w:rPr>
        <w:lastRenderedPageBreak/>
        <w:t>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1C008E2" w:rsidR="00E256FF" w:rsidRPr="006F468E" w:rsidRDefault="00E256FF" w:rsidP="00E256FF">
      <w:pPr>
        <w:jc w:val="both"/>
        <w:rPr>
          <w:rFonts w:ascii="Trebuchet MS" w:hAnsi="Trebuchet MS"/>
        </w:rPr>
      </w:pPr>
      <w:r w:rsidRPr="006F468E">
        <w:rPr>
          <w:rFonts w:ascii="Trebuchet MS" w:hAnsi="Trebuchet MS"/>
        </w:rPr>
        <w:t xml:space="preserve">(1) AM </w:t>
      </w:r>
      <w:proofErr w:type="spellStart"/>
      <w:r w:rsidRPr="006F468E">
        <w:rPr>
          <w:rFonts w:ascii="Trebuchet MS" w:hAnsi="Trebuchet MS"/>
        </w:rPr>
        <w:t>PoAT</w:t>
      </w:r>
      <w:proofErr w:type="spellEnd"/>
      <w:r w:rsidRPr="006F468E">
        <w:rPr>
          <w:rFonts w:ascii="Trebuchet MS" w:hAnsi="Trebuchet MS"/>
        </w:rPr>
        <w:t xml:space="preserve"> verifică </w:t>
      </w:r>
      <w:proofErr w:type="spellStart"/>
      <w:r w:rsidRPr="006F468E">
        <w:rPr>
          <w:rFonts w:ascii="Trebuchet MS" w:hAnsi="Trebuchet MS"/>
        </w:rPr>
        <w:t>şi</w:t>
      </w:r>
      <w:proofErr w:type="spellEnd"/>
      <w:r w:rsidRPr="006F468E">
        <w:rPr>
          <w:rFonts w:ascii="Trebuchet MS" w:hAnsi="Trebuchet MS"/>
        </w:rPr>
        <w:t xml:space="preserve"> aprobă Raportul de progres transmis de Beneficiar în conformitate </w:t>
      </w:r>
      <w:proofErr w:type="spellStart"/>
      <w:r w:rsidRPr="006F468E">
        <w:rPr>
          <w:rFonts w:ascii="Trebuchet MS" w:hAnsi="Trebuchet MS"/>
        </w:rPr>
        <w:t>şi</w:t>
      </w:r>
      <w:proofErr w:type="spellEnd"/>
      <w:r w:rsidRPr="006F468E">
        <w:rPr>
          <w:rFonts w:ascii="Trebuchet MS" w:hAnsi="Trebuchet MS"/>
        </w:rPr>
        <w:t xml:space="preserve"> cu respectarea termenelor prevăzute în procedura </w:t>
      </w:r>
      <w:proofErr w:type="spellStart"/>
      <w:r w:rsidRPr="006F468E">
        <w:rPr>
          <w:rFonts w:ascii="Trebuchet MS" w:hAnsi="Trebuchet MS"/>
        </w:rPr>
        <w:t>operaţională</w:t>
      </w:r>
      <w:proofErr w:type="spellEnd"/>
      <w:r w:rsidRPr="006F468E">
        <w:rPr>
          <w:rFonts w:ascii="Trebuchet MS" w:hAnsi="Trebuchet MS"/>
        </w:rPr>
        <w:t xml:space="preserve">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colectării, revizuirii </w:t>
      </w:r>
      <w:proofErr w:type="spellStart"/>
      <w:r w:rsidRPr="006F468E">
        <w:rPr>
          <w:rFonts w:ascii="Trebuchet MS" w:hAnsi="Trebuchet MS"/>
        </w:rPr>
        <w:t>şi</w:t>
      </w:r>
      <w:proofErr w:type="spellEnd"/>
      <w:r w:rsidRPr="006F468E">
        <w:rPr>
          <w:rFonts w:ascii="Trebuchet MS" w:hAnsi="Trebuchet MS"/>
        </w:rPr>
        <w:t xml:space="preserve"> verificării </w:t>
      </w:r>
      <w:proofErr w:type="spellStart"/>
      <w:r w:rsidRPr="006F468E">
        <w:rPr>
          <w:rFonts w:ascii="Trebuchet MS" w:hAnsi="Trebuchet MS"/>
        </w:rPr>
        <w:t>informaţiilor</w:t>
      </w:r>
      <w:proofErr w:type="spellEnd"/>
      <w:r w:rsidRPr="006F468E">
        <w:rPr>
          <w:rFonts w:ascii="Trebuchet MS" w:hAnsi="Trebuchet MS"/>
        </w:rPr>
        <w:t xml:space="preserve">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w:t>
      </w:r>
      <w:proofErr w:type="spellStart"/>
      <w:r w:rsidRPr="006F468E">
        <w:rPr>
          <w:rFonts w:ascii="Trebuchet MS" w:hAnsi="Trebuchet MS"/>
        </w:rPr>
        <w:t>evoluţiei</w:t>
      </w:r>
      <w:proofErr w:type="spellEnd"/>
      <w:r w:rsidRPr="006F468E">
        <w:rPr>
          <w:rFonts w:ascii="Trebuchet MS" w:hAnsi="Trebuchet MS"/>
        </w:rPr>
        <w:t xml:space="preserve"> implementării proiectului, raportat la graficul de </w:t>
      </w:r>
      <w:proofErr w:type="spellStart"/>
      <w:r w:rsidRPr="006F468E">
        <w:rPr>
          <w:rFonts w:ascii="Trebuchet MS" w:hAnsi="Trebuchet MS"/>
        </w:rPr>
        <w:t>activităţi</w:t>
      </w:r>
      <w:proofErr w:type="spellEnd"/>
      <w:r w:rsidRPr="006F468E">
        <w:rPr>
          <w:rFonts w:ascii="Trebuchet MS" w:hAnsi="Trebuchet MS"/>
        </w:rPr>
        <w:t xml:space="preserve"> stabilit prin Decizia 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5492F013"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Beneficiarul încărcă în sistemul informatic </w:t>
      </w:r>
      <w:r w:rsidR="00E57757">
        <w:rPr>
          <w:rFonts w:ascii="Trebuchet MS" w:hAnsi="Trebuchet MS"/>
        </w:rPr>
        <w:t xml:space="preserve">MySMIS2014/SMIS2014+/ </w:t>
      </w:r>
      <w:r w:rsidRPr="006F468E">
        <w:rPr>
          <w:rFonts w:ascii="Trebuchet MS" w:hAnsi="Trebuchet MS"/>
        </w:rPr>
        <w:t>MySMIS2021/SMIS2021+ documentele justificative care probează îndeplinirea indicatorului de etapă, iar autoritatea de management verifică și confirmă îndeplinirea sau, după caz, neîndeplinirea acestuia.</w:t>
      </w:r>
    </w:p>
    <w:p w14:paraId="03A52CD8" w14:textId="77777777" w:rsidR="00E256FF" w:rsidRPr="006F468E" w:rsidRDefault="00E256FF" w:rsidP="006F468E">
      <w:pPr>
        <w:pStyle w:val="ListParagraph"/>
        <w:ind w:left="1070"/>
        <w:jc w:val="both"/>
        <w:rPr>
          <w:rFonts w:ascii="Trebuchet MS" w:hAnsi="Trebuchet MS"/>
        </w:rPr>
      </w:pP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lastRenderedPageBreak/>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t>(3) Vizita AM POAT de monitorizare pe parcursul implementării proiectului</w:t>
      </w:r>
    </w:p>
    <w:p w14:paraId="63B12873" w14:textId="77777777"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are în vedere verificarea </w:t>
      </w:r>
      <w:proofErr w:type="spellStart"/>
      <w:r w:rsidRPr="00CE2E40">
        <w:rPr>
          <w:rFonts w:ascii="Trebuchet MS" w:hAnsi="Trebuchet MS"/>
        </w:rPr>
        <w:t>existenţei</w:t>
      </w:r>
      <w:proofErr w:type="spellEnd"/>
      <w:r w:rsidRPr="00CE2E40">
        <w:rPr>
          <w:rFonts w:ascii="Trebuchet MS" w:hAnsi="Trebuchet MS"/>
        </w:rPr>
        <w:t xml:space="preserve"> fizice a unui proiect sau a unui sistem de management performant al proiectului </w:t>
      </w:r>
      <w:proofErr w:type="spellStart"/>
      <w:r w:rsidRPr="00CE2E40">
        <w:rPr>
          <w:rFonts w:ascii="Trebuchet MS" w:hAnsi="Trebuchet MS"/>
        </w:rPr>
        <w:t>şi</w:t>
      </w:r>
      <w:proofErr w:type="spellEnd"/>
      <w:r w:rsidRPr="00CE2E40">
        <w:rPr>
          <w:rFonts w:ascii="Trebuchet MS" w:hAnsi="Trebuchet MS"/>
        </w:rPr>
        <w:t xml:space="preserve"> permite verificarea corectitudinii, completitudinii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acurateţei</w:t>
      </w:r>
      <w:proofErr w:type="spellEnd"/>
      <w:r w:rsidRPr="00CE2E40">
        <w:rPr>
          <w:rFonts w:ascii="Trebuchet MS" w:hAnsi="Trebuchet MS"/>
        </w:rPr>
        <w:t xml:space="preserve"> </w:t>
      </w:r>
      <w:proofErr w:type="spellStart"/>
      <w:r w:rsidRPr="00CE2E40">
        <w:rPr>
          <w:rFonts w:ascii="Trebuchet MS" w:hAnsi="Trebuchet MS"/>
        </w:rPr>
        <w:t>informaţiei</w:t>
      </w:r>
      <w:proofErr w:type="spellEnd"/>
      <w:r w:rsidRPr="00CE2E40">
        <w:rPr>
          <w:rFonts w:ascii="Trebuchet MS" w:hAnsi="Trebuchet MS"/>
        </w:rPr>
        <w:t xml:space="preserve"> furnizate de beneficiar în Rapoartele de progres </w:t>
      </w:r>
      <w:proofErr w:type="spellStart"/>
      <w:r w:rsidRPr="00CE2E40">
        <w:rPr>
          <w:rFonts w:ascii="Trebuchet MS" w:hAnsi="Trebuchet MS"/>
        </w:rPr>
        <w:t>şi</w:t>
      </w:r>
      <w:proofErr w:type="spellEnd"/>
      <w:r w:rsidRPr="00CE2E40">
        <w:rPr>
          <w:rFonts w:ascii="Trebuchet MS" w:hAnsi="Trebuchet MS"/>
        </w:rPr>
        <w:t xml:space="preserve"> a gradului de realizare a indicatorilor, inclusiv a celor de etapă, </w:t>
      </w:r>
      <w:proofErr w:type="spellStart"/>
      <w:r w:rsidRPr="00CE2E40">
        <w:rPr>
          <w:rFonts w:ascii="Trebuchet MS" w:hAnsi="Trebuchet MS"/>
        </w:rPr>
        <w:t>stabiliţi</w:t>
      </w:r>
      <w:proofErr w:type="spellEnd"/>
      <w:r w:rsidRPr="00CE2E40">
        <w:rPr>
          <w:rFonts w:ascii="Trebuchet MS" w:hAnsi="Trebuchet MS"/>
        </w:rPr>
        <w:t xml:space="preserve"> prin Cererea de </w:t>
      </w:r>
      <w:proofErr w:type="spellStart"/>
      <w:r w:rsidRPr="00CE2E40">
        <w:rPr>
          <w:rFonts w:ascii="Trebuchet MS" w:hAnsi="Trebuchet MS"/>
        </w:rPr>
        <w:t>finantare</w:t>
      </w:r>
      <w:proofErr w:type="spellEnd"/>
      <w:r w:rsidRPr="00CE2E40">
        <w:rPr>
          <w:rFonts w:ascii="Trebuchet MS" w:hAnsi="Trebuchet MS"/>
        </w:rPr>
        <w:t xml:space="preserve">/Decizia de </w:t>
      </w:r>
      <w:proofErr w:type="spellStart"/>
      <w:r w:rsidRPr="00CE2E40">
        <w:rPr>
          <w:rFonts w:ascii="Trebuchet MS" w:hAnsi="Trebuchet MS"/>
        </w:rPr>
        <w:t>Finanţare</w:t>
      </w:r>
      <w:proofErr w:type="spellEnd"/>
      <w:r w:rsidRPr="00CE2E40">
        <w:rPr>
          <w:rFonts w:ascii="Trebuchet MS" w:hAnsi="Trebuchet MS"/>
        </w:rPr>
        <w:t>.</w:t>
      </w:r>
    </w:p>
    <w:p w14:paraId="1E69A017" w14:textId="0902569F"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facilitează contactul dintre </w:t>
      </w:r>
      <w:proofErr w:type="spellStart"/>
      <w:r w:rsidRPr="00CE2E40">
        <w:rPr>
          <w:rFonts w:ascii="Trebuchet MS" w:hAnsi="Trebuchet MS"/>
        </w:rPr>
        <w:t>reprezentanţii</w:t>
      </w:r>
      <w:proofErr w:type="spellEnd"/>
      <w:r w:rsidRPr="00CE2E40">
        <w:rPr>
          <w:rFonts w:ascii="Trebuchet MS" w:hAnsi="Trebuchet MS"/>
        </w:rPr>
        <w:t xml:space="preserve"> AM </w:t>
      </w:r>
      <w:proofErr w:type="spellStart"/>
      <w:r w:rsidRPr="00CE2E40">
        <w:rPr>
          <w:rFonts w:ascii="Trebuchet MS" w:hAnsi="Trebuchet MS"/>
        </w:rPr>
        <w:t>PoAT</w:t>
      </w:r>
      <w:proofErr w:type="spellEnd"/>
      <w:r w:rsidRPr="00CE2E40">
        <w:rPr>
          <w:rFonts w:ascii="Trebuchet MS" w:hAnsi="Trebuchet MS"/>
        </w:rPr>
        <w:t xml:space="preserve"> </w:t>
      </w:r>
      <w:proofErr w:type="spellStart"/>
      <w:r w:rsidRPr="00CE2E40">
        <w:rPr>
          <w:rFonts w:ascii="Trebuchet MS" w:hAnsi="Trebuchet MS"/>
        </w:rPr>
        <w:t>şi</w:t>
      </w:r>
      <w:proofErr w:type="spellEnd"/>
      <w:r w:rsidRPr="00CE2E40">
        <w:rPr>
          <w:rFonts w:ascii="Trebuchet MS" w:hAnsi="Trebuchet MS"/>
        </w:rPr>
        <w:t xml:space="preserve">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proofErr w:type="spellStart"/>
      <w:r w:rsidRPr="00CE2E40">
        <w:rPr>
          <w:rFonts w:ascii="Trebuchet MS" w:hAnsi="Trebuchet MS"/>
        </w:rPr>
        <w:t>urmăreşte</w:t>
      </w:r>
      <w:proofErr w:type="spellEnd"/>
      <w:r w:rsidRPr="00CE2E40">
        <w:rPr>
          <w:rFonts w:ascii="Trebuchet MS" w:hAnsi="Trebuchet MS"/>
        </w:rPr>
        <w:t>:</w:t>
      </w:r>
    </w:p>
    <w:p w14:paraId="16149A53"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se asigure de faptul că proiectul se derulează conform deciziei 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identifice, în timp util, posibilele probleme </w:t>
      </w:r>
      <w:proofErr w:type="spellStart"/>
      <w:r w:rsidRPr="00CE2E40">
        <w:rPr>
          <w:rFonts w:ascii="Trebuchet MS" w:hAnsi="Trebuchet MS"/>
        </w:rPr>
        <w:t>şi</w:t>
      </w:r>
      <w:proofErr w:type="spellEnd"/>
      <w:r w:rsidRPr="00CE2E40">
        <w:rPr>
          <w:rFonts w:ascii="Trebuchet MS" w:hAnsi="Trebuchet MS"/>
        </w:rPr>
        <w:t xml:space="preserve"> să propună măsuri de rezolvare a acestora, precum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îmbunătăţirea</w:t>
      </w:r>
      <w:proofErr w:type="spellEnd"/>
      <w:r w:rsidRPr="00CE2E40">
        <w:rPr>
          <w:rFonts w:ascii="Trebuchet MS" w:hAnsi="Trebuchet MS"/>
        </w:rPr>
        <w:t xml:space="preserve"> </w:t>
      </w:r>
      <w:proofErr w:type="spellStart"/>
      <w:r w:rsidRPr="00CE2E40">
        <w:rPr>
          <w:rFonts w:ascii="Trebuchet MS" w:hAnsi="Trebuchet MS"/>
        </w:rPr>
        <w:t>activităţii</w:t>
      </w:r>
      <w:proofErr w:type="spellEnd"/>
      <w:r w:rsidRPr="00CE2E40">
        <w:rPr>
          <w:rFonts w:ascii="Trebuchet MS" w:hAnsi="Trebuchet MS"/>
        </w:rPr>
        <w:t xml:space="preserve">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 xml:space="preserve">(3) Analizarea </w:t>
      </w:r>
      <w:proofErr w:type="spellStart"/>
      <w:r w:rsidRPr="00CE2E40">
        <w:rPr>
          <w:rFonts w:ascii="Trebuchet MS" w:hAnsi="Trebuchet MS"/>
        </w:rPr>
        <w:t>durabilităţii</w:t>
      </w:r>
      <w:proofErr w:type="spellEnd"/>
      <w:r w:rsidRPr="00CE2E40">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9B5A6F6"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SMIS 2021+/</w:t>
      </w:r>
      <w:proofErr w:type="spellStart"/>
      <w:r w:rsidRPr="00CE2E40">
        <w:rPr>
          <w:rFonts w:ascii="Trebuchet MS" w:hAnsi="Trebuchet MS"/>
        </w:rPr>
        <w:t>MySMIS</w:t>
      </w:r>
      <w:proofErr w:type="spellEnd"/>
      <w:r w:rsidRPr="00CE2E40">
        <w:rPr>
          <w:rFonts w:ascii="Trebuchet MS" w:hAnsi="Trebuchet MS"/>
        </w:rPr>
        <w:t xml:space="preserve"> 2021</w:t>
      </w:r>
    </w:p>
    <w:p w14:paraId="3D5BD41F" w14:textId="43086D97"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5 ani de la achiziționarea/dezvoltarea de elemente de infrastructură care sunt destinate accesării sistemului SMIS 2021+/</w:t>
      </w:r>
      <w:proofErr w:type="spellStart"/>
      <w:r w:rsidRPr="00CE2E40">
        <w:rPr>
          <w:rFonts w:ascii="Trebuchet MS" w:hAnsi="Trebuchet MS"/>
        </w:rPr>
        <w:t>MySMIS</w:t>
      </w:r>
      <w:proofErr w:type="spellEnd"/>
      <w:r w:rsidRPr="00CE2E40">
        <w:rPr>
          <w:rFonts w:ascii="Trebuchet MS" w:hAnsi="Trebuchet MS"/>
        </w:rPr>
        <w:t xml:space="preserve"> 2021</w:t>
      </w:r>
    </w:p>
    <w:p w14:paraId="2C0063D8" w14:textId="0B607E98"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 xml:space="preserve">Se realizează de AM </w:t>
      </w:r>
      <w:proofErr w:type="spellStart"/>
      <w:r w:rsidRPr="00CE2E40">
        <w:rPr>
          <w:rFonts w:ascii="Trebuchet MS" w:hAnsi="Trebuchet MS"/>
        </w:rPr>
        <w:t>PoAT</w:t>
      </w:r>
      <w:proofErr w:type="spellEnd"/>
      <w:r w:rsidRPr="00CE2E40">
        <w:rPr>
          <w:rFonts w:ascii="Trebuchet MS" w:hAnsi="Trebuchet MS"/>
        </w:rPr>
        <w:t xml:space="preserve"> pe baza rapoartelor de durabilitate/sustenabilitate  transmise de beneficiar și a vizitelor de monitorizare (dacă este cazul) pentru a se asigura de faptul că sunt îndeplinite toate condițiile impuse prin contractul/decizia de finanțare.</w:t>
      </w:r>
    </w:p>
    <w:p w14:paraId="32EF7989" w14:textId="50E75073"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w:t>
      </w:r>
      <w:proofErr w:type="spellStart"/>
      <w:r w:rsidRPr="00CE2E40">
        <w:rPr>
          <w:rFonts w:ascii="Trebuchet MS" w:hAnsi="Trebuchet MS"/>
          <w:iCs/>
        </w:rPr>
        <w:t>PoAT</w:t>
      </w:r>
      <w:proofErr w:type="spellEnd"/>
      <w:r w:rsidRPr="00CE2E40">
        <w:rPr>
          <w:rFonts w:ascii="Trebuchet MS" w:hAnsi="Trebuchet MS"/>
          <w:iCs/>
        </w:rPr>
        <w: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t>Scopul vizitei este de a clarifica la fața locului  aspectele rezultate din raport pentru îndeplinirea tuturor condițiilor privind durabilitatea/sustenabilitatea proiectelor.</w:t>
      </w:r>
    </w:p>
    <w:p w14:paraId="77AD0264" w14:textId="6A36B50A" w:rsidR="00E256FF" w:rsidRPr="00CE2E40" w:rsidRDefault="00E256FF" w:rsidP="00E256FF">
      <w:pPr>
        <w:jc w:val="both"/>
        <w:rPr>
          <w:rFonts w:ascii="Trebuchet MS" w:hAnsi="Trebuchet MS"/>
        </w:rPr>
      </w:pPr>
      <w:r w:rsidRPr="00CE2E40">
        <w:rPr>
          <w:rFonts w:ascii="Trebuchet MS" w:hAnsi="Trebuchet MS"/>
        </w:rPr>
        <w:lastRenderedPageBreak/>
        <w:t xml:space="preserve">(5) Beneficiarul are </w:t>
      </w:r>
      <w:proofErr w:type="spellStart"/>
      <w:r w:rsidRPr="00CE2E40">
        <w:rPr>
          <w:rFonts w:ascii="Trebuchet MS" w:hAnsi="Trebuchet MS"/>
        </w:rPr>
        <w:t>obligaţia</w:t>
      </w:r>
      <w:proofErr w:type="spellEnd"/>
      <w:r w:rsidRPr="00CE2E40">
        <w:rPr>
          <w:rFonts w:ascii="Trebuchet MS" w:hAnsi="Trebuchet MS"/>
        </w:rPr>
        <w:t xml:space="preserve"> de a participa la vizitele de monitorizare, atât pe parcursul implementării proiectului cât și cele de din perioada de durabilitate/sustenabilitate, de a furniza echipei de monitorizare a AM </w:t>
      </w:r>
      <w:proofErr w:type="spellStart"/>
      <w:r w:rsidRPr="00CE2E40">
        <w:rPr>
          <w:rFonts w:ascii="Trebuchet MS" w:hAnsi="Trebuchet MS"/>
        </w:rPr>
        <w:t>PoAT</w:t>
      </w:r>
      <w:proofErr w:type="spellEnd"/>
      <w:r w:rsidRPr="00CE2E40">
        <w:rPr>
          <w:rFonts w:ascii="Trebuchet MS" w:hAnsi="Trebuchet MS"/>
        </w:rPr>
        <w:t xml:space="preserve"> toate </w:t>
      </w:r>
      <w:proofErr w:type="spellStart"/>
      <w:r w:rsidRPr="00CE2E40">
        <w:rPr>
          <w:rFonts w:ascii="Trebuchet MS" w:hAnsi="Trebuchet MS"/>
        </w:rPr>
        <w:t>informaţiile</w:t>
      </w:r>
      <w:proofErr w:type="spellEnd"/>
      <w:r w:rsidRPr="00CE2E40">
        <w:rPr>
          <w:rFonts w:ascii="Trebuchet MS" w:hAnsi="Trebuchet MS"/>
        </w:rPr>
        <w:t xml:space="preserve"> solicitate </w:t>
      </w:r>
      <w:proofErr w:type="spellStart"/>
      <w:r w:rsidRPr="00CE2E40">
        <w:rPr>
          <w:rFonts w:ascii="Trebuchet MS" w:hAnsi="Trebuchet MS"/>
        </w:rPr>
        <w:t>şi</w:t>
      </w:r>
      <w:proofErr w:type="spellEnd"/>
      <w:r w:rsidRPr="00CE2E40">
        <w:rPr>
          <w:rFonts w:ascii="Trebuchet MS" w:hAnsi="Trebuchet MS"/>
        </w:rPr>
        <w:t xml:space="preserve"> de a permite accesul neîngrădit al acesteia la documentele aferente proiectului și rezultatele declarate ca </w:t>
      </w:r>
      <w:proofErr w:type="spellStart"/>
      <w:r w:rsidRPr="00CE2E40">
        <w:rPr>
          <w:rFonts w:ascii="Trebuchet MS" w:hAnsi="Trebuchet MS"/>
        </w:rPr>
        <w:t>obţinute</w:t>
      </w:r>
      <w:proofErr w:type="spellEnd"/>
      <w:r w:rsidRPr="00CE2E40">
        <w:rPr>
          <w:rFonts w:ascii="Trebuchet MS" w:hAnsi="Trebuchet MS"/>
        </w:rPr>
        <w:t xml:space="preserve"> pe parcursul implementării acestuia.</w:t>
      </w:r>
    </w:p>
    <w:p w14:paraId="5C991108" w14:textId="77777777" w:rsidR="008C2E49" w:rsidRPr="00CE2E40" w:rsidRDefault="008C2E49">
      <w:pPr>
        <w:rPr>
          <w:rFonts w:ascii="Trebuchet MS" w:hAnsi="Trebuchet MS"/>
        </w:rPr>
      </w:pPr>
    </w:p>
    <w:p w14:paraId="6C1FEB07" w14:textId="77777777" w:rsidR="008C2E49" w:rsidRPr="00CE2E40" w:rsidRDefault="008C2E49">
      <w:pPr>
        <w:rPr>
          <w:rFonts w:ascii="Trebuchet MS" w:hAnsi="Trebuchet MS"/>
        </w:rPr>
      </w:pPr>
    </w:p>
    <w:bookmarkEnd w:id="0"/>
    <w:p w14:paraId="4CF3EEA7" w14:textId="77777777" w:rsidR="008C2E49" w:rsidRPr="00CE2E40" w:rsidRDefault="008C2E49">
      <w:pPr>
        <w:rPr>
          <w:rFonts w:ascii="Trebuchet MS" w:hAnsi="Trebuchet MS"/>
        </w:rPr>
      </w:pPr>
    </w:p>
    <w:p w14:paraId="602CEC09" w14:textId="77777777" w:rsidR="00AD34BE" w:rsidRPr="00CE2E40" w:rsidRDefault="00AD34BE">
      <w:pPr>
        <w:rPr>
          <w:rFonts w:ascii="Trebuchet MS" w:hAnsi="Trebuchet MS"/>
        </w:rPr>
      </w:pPr>
    </w:p>
    <w:p w14:paraId="2A144ACB" w14:textId="77777777" w:rsidR="00AD34BE" w:rsidRPr="00CE2E40" w:rsidRDefault="00AD34BE">
      <w:pPr>
        <w:rPr>
          <w:rFonts w:ascii="Trebuchet MS" w:hAnsi="Trebuchet MS"/>
        </w:rPr>
      </w:pPr>
    </w:p>
    <w:p w14:paraId="0B8D07C0" w14:textId="77777777" w:rsidR="00AD34BE" w:rsidRPr="00CE2E40" w:rsidRDefault="00AD34BE">
      <w:pPr>
        <w:rPr>
          <w:rFonts w:ascii="Trebuchet MS" w:hAnsi="Trebuchet MS"/>
        </w:rPr>
      </w:pPr>
    </w:p>
    <w:p w14:paraId="58329621" w14:textId="77777777" w:rsidR="00AD34BE" w:rsidRPr="00CE2E40" w:rsidRDefault="00AD34BE">
      <w:pPr>
        <w:rPr>
          <w:rFonts w:ascii="Trebuchet MS" w:hAnsi="Trebuchet MS"/>
        </w:rPr>
      </w:pPr>
    </w:p>
    <w:p w14:paraId="361CB2E1" w14:textId="77777777" w:rsidR="00AD34BE" w:rsidRPr="00CE2E40" w:rsidRDefault="00AD34BE">
      <w:pPr>
        <w:rPr>
          <w:rFonts w:ascii="Trebuchet MS" w:hAnsi="Trebuchet MS"/>
        </w:rPr>
      </w:pPr>
    </w:p>
    <w:p w14:paraId="6D4793BF" w14:textId="77777777" w:rsidR="00AD34BE" w:rsidRPr="00CE2E40" w:rsidRDefault="00AD34BE">
      <w:pPr>
        <w:rPr>
          <w:rFonts w:ascii="Trebuchet MS" w:hAnsi="Trebuchet MS"/>
        </w:rPr>
      </w:pPr>
    </w:p>
    <w:p w14:paraId="43937083" w14:textId="77777777" w:rsidR="00AD34BE" w:rsidRPr="00CE2E40" w:rsidRDefault="00AD34BE">
      <w:pPr>
        <w:rPr>
          <w:rFonts w:ascii="Trebuchet MS" w:hAnsi="Trebuchet MS"/>
        </w:rPr>
      </w:pPr>
    </w:p>
    <w:p w14:paraId="22AD40B6" w14:textId="77777777" w:rsidR="00AD34BE" w:rsidRPr="00CE2E40" w:rsidRDefault="00AD34BE">
      <w:pPr>
        <w:rPr>
          <w:rFonts w:ascii="Trebuchet MS" w:hAnsi="Trebuchet MS"/>
        </w:rPr>
      </w:pPr>
    </w:p>
    <w:p w14:paraId="1E1E9229" w14:textId="77777777" w:rsidR="00AD34BE" w:rsidRPr="00CE2E40" w:rsidRDefault="00AD34BE">
      <w:pPr>
        <w:rPr>
          <w:rFonts w:ascii="Trebuchet MS" w:hAnsi="Trebuchet MS"/>
        </w:rPr>
      </w:pPr>
    </w:p>
    <w:p w14:paraId="56FDF222" w14:textId="77777777" w:rsidR="00AD34BE" w:rsidRPr="00CE2E40" w:rsidRDefault="00AD34BE">
      <w:pPr>
        <w:rPr>
          <w:rFonts w:ascii="Trebuchet MS" w:hAnsi="Trebuchet MS"/>
        </w:rPr>
      </w:pPr>
    </w:p>
    <w:p w14:paraId="38F2138B" w14:textId="77777777" w:rsidR="00AD34BE" w:rsidRPr="00CE2E40" w:rsidRDefault="00AD34BE">
      <w:pPr>
        <w:rPr>
          <w:rFonts w:ascii="Trebuchet MS" w:hAnsi="Trebuchet MS"/>
        </w:rPr>
      </w:pPr>
    </w:p>
    <w:p w14:paraId="66D45BE2" w14:textId="77777777" w:rsidR="00AD34BE" w:rsidRPr="00CE2E40" w:rsidRDefault="00AD34BE">
      <w:pPr>
        <w:rPr>
          <w:rFonts w:ascii="Trebuchet MS" w:hAnsi="Trebuchet MS"/>
        </w:rPr>
      </w:pPr>
    </w:p>
    <w:p w14:paraId="207C8A3E" w14:textId="77777777" w:rsidR="00AD34BE" w:rsidRPr="00CE2E40" w:rsidRDefault="00AD34BE" w:rsidP="005C4219">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4821E" w14:textId="77777777" w:rsidR="007D2CF9" w:rsidRDefault="007D2CF9" w:rsidP="00E27EBF">
      <w:pPr>
        <w:spacing w:after="0" w:line="240" w:lineRule="auto"/>
      </w:pPr>
      <w:r>
        <w:separator/>
      </w:r>
    </w:p>
  </w:endnote>
  <w:endnote w:type="continuationSeparator" w:id="0">
    <w:p w14:paraId="3200E8BC" w14:textId="77777777" w:rsidR="007D2CF9" w:rsidRDefault="007D2CF9"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B5DF8" w14:textId="77777777" w:rsidR="007D2CF9" w:rsidRDefault="007D2CF9" w:rsidP="00E27EBF">
      <w:pPr>
        <w:spacing w:after="0" w:line="240" w:lineRule="auto"/>
      </w:pPr>
      <w:r>
        <w:separator/>
      </w:r>
    </w:p>
  </w:footnote>
  <w:footnote w:type="continuationSeparator" w:id="0">
    <w:p w14:paraId="454F770D" w14:textId="77777777" w:rsidR="007D2CF9" w:rsidRDefault="007D2CF9"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r>
        <w:fldChar w:fldCharType="begin"/>
      </w:r>
      <w:r w:rsidRPr="00726D5B">
        <w:rPr>
          <w:lang w:val="ro-RO"/>
          <w:rPrChange w:id="14" w:author="Anda Gabriela Popescu" w:date="2023-12-29T10:17:00Z">
            <w:rPr/>
          </w:rPrChange>
        </w:rPr>
        <w:instrText>HYPERLINK "https://eur-lex.europa.eu/legal-content/RO/TXT/PDF/?uri=CELEX:32021R1060&amp;from=RO"</w:instrText>
      </w:r>
      <w:r>
        <w:fldChar w:fldCharType="separate"/>
      </w:r>
      <w:r w:rsidR="00E27EBF" w:rsidRPr="00C15B7B">
        <w:rPr>
          <w:rStyle w:val="Hyperlink"/>
          <w:rFonts w:ascii="Trebuchet MS" w:hAnsi="Trebuchet MS"/>
          <w:lang w:val="ro-RO"/>
        </w:rPr>
        <w:t>https://eur-lex.europa.eu/legal-content/RO/TXT/PDF/?uri=CELEX:32021R1060&amp;from=RO</w:t>
      </w:r>
      <w:r>
        <w:rPr>
          <w:rStyle w:val="Hyperlink"/>
          <w:rFonts w:ascii="Trebuchet MS" w:hAnsi="Trebuchet MS"/>
          <w:lang w:val="ro-RO"/>
        </w:rPr>
        <w:fldChar w:fldCharType="end"/>
      </w:r>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a Gabriela Popescu">
    <w15:presenceInfo w15:providerId="AD" w15:userId="S-1-5-21-1335690349-1632514493-598330653-3393"/>
  </w15:person>
  <w15:person w15:author="Laurentiu Balan">
    <w15:presenceInfo w15:providerId="Windows Live" w15:userId="7c22ce76207ffe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12D10"/>
    <w:rsid w:val="00032D73"/>
    <w:rsid w:val="00037345"/>
    <w:rsid w:val="00056347"/>
    <w:rsid w:val="00080C84"/>
    <w:rsid w:val="000820C5"/>
    <w:rsid w:val="000C7E5A"/>
    <w:rsid w:val="00103C7F"/>
    <w:rsid w:val="00116BB7"/>
    <w:rsid w:val="001803D0"/>
    <w:rsid w:val="00192B82"/>
    <w:rsid w:val="001C4E34"/>
    <w:rsid w:val="001D3AA1"/>
    <w:rsid w:val="001E5AB5"/>
    <w:rsid w:val="00204639"/>
    <w:rsid w:val="002179E6"/>
    <w:rsid w:val="002307E5"/>
    <w:rsid w:val="00240ADC"/>
    <w:rsid w:val="002645E3"/>
    <w:rsid w:val="002765E0"/>
    <w:rsid w:val="00297FEB"/>
    <w:rsid w:val="002B6C30"/>
    <w:rsid w:val="002D055A"/>
    <w:rsid w:val="002E275A"/>
    <w:rsid w:val="0030330E"/>
    <w:rsid w:val="00311B94"/>
    <w:rsid w:val="003169C5"/>
    <w:rsid w:val="003B2567"/>
    <w:rsid w:val="003C0BB6"/>
    <w:rsid w:val="003D10F2"/>
    <w:rsid w:val="003E09FA"/>
    <w:rsid w:val="00407B30"/>
    <w:rsid w:val="00421AFC"/>
    <w:rsid w:val="0042200E"/>
    <w:rsid w:val="00423E0F"/>
    <w:rsid w:val="0042707E"/>
    <w:rsid w:val="0044011B"/>
    <w:rsid w:val="0046569F"/>
    <w:rsid w:val="004C2742"/>
    <w:rsid w:val="004F337E"/>
    <w:rsid w:val="00505731"/>
    <w:rsid w:val="00507425"/>
    <w:rsid w:val="005435F4"/>
    <w:rsid w:val="00547732"/>
    <w:rsid w:val="00552136"/>
    <w:rsid w:val="00563052"/>
    <w:rsid w:val="005C4219"/>
    <w:rsid w:val="005F07FE"/>
    <w:rsid w:val="005F489D"/>
    <w:rsid w:val="00657A8A"/>
    <w:rsid w:val="006730F9"/>
    <w:rsid w:val="006769D4"/>
    <w:rsid w:val="00680CCB"/>
    <w:rsid w:val="006C291D"/>
    <w:rsid w:val="006E630A"/>
    <w:rsid w:val="006F468E"/>
    <w:rsid w:val="00726D5B"/>
    <w:rsid w:val="00777533"/>
    <w:rsid w:val="007C33D9"/>
    <w:rsid w:val="007D2CF9"/>
    <w:rsid w:val="007E046C"/>
    <w:rsid w:val="007E1A23"/>
    <w:rsid w:val="00856164"/>
    <w:rsid w:val="008710B7"/>
    <w:rsid w:val="00881C05"/>
    <w:rsid w:val="008C2E49"/>
    <w:rsid w:val="00937E85"/>
    <w:rsid w:val="00973652"/>
    <w:rsid w:val="00991FC2"/>
    <w:rsid w:val="009A0789"/>
    <w:rsid w:val="009B0D09"/>
    <w:rsid w:val="009D50D4"/>
    <w:rsid w:val="009D6750"/>
    <w:rsid w:val="00A26675"/>
    <w:rsid w:val="00AA7016"/>
    <w:rsid w:val="00AB1499"/>
    <w:rsid w:val="00AD34BE"/>
    <w:rsid w:val="00AF6DBE"/>
    <w:rsid w:val="00B01C98"/>
    <w:rsid w:val="00B11027"/>
    <w:rsid w:val="00B370A3"/>
    <w:rsid w:val="00B41A26"/>
    <w:rsid w:val="00B42595"/>
    <w:rsid w:val="00B62EFD"/>
    <w:rsid w:val="00B64800"/>
    <w:rsid w:val="00B72746"/>
    <w:rsid w:val="00C331DD"/>
    <w:rsid w:val="00C35D05"/>
    <w:rsid w:val="00C43113"/>
    <w:rsid w:val="00C67E1F"/>
    <w:rsid w:val="00CA5B34"/>
    <w:rsid w:val="00CB4312"/>
    <w:rsid w:val="00CB52EA"/>
    <w:rsid w:val="00CC5476"/>
    <w:rsid w:val="00CE2E40"/>
    <w:rsid w:val="00D16BFF"/>
    <w:rsid w:val="00D36F8C"/>
    <w:rsid w:val="00D43778"/>
    <w:rsid w:val="00D51E47"/>
    <w:rsid w:val="00D5482C"/>
    <w:rsid w:val="00DB107B"/>
    <w:rsid w:val="00DB6F27"/>
    <w:rsid w:val="00E256FF"/>
    <w:rsid w:val="00E26A9F"/>
    <w:rsid w:val="00E27EBF"/>
    <w:rsid w:val="00E4029C"/>
    <w:rsid w:val="00E57757"/>
    <w:rsid w:val="00E84D17"/>
    <w:rsid w:val="00E95E38"/>
    <w:rsid w:val="00E97759"/>
    <w:rsid w:val="00EC2529"/>
    <w:rsid w:val="00EE0393"/>
    <w:rsid w:val="00F17FE1"/>
    <w:rsid w:val="00F32D58"/>
    <w:rsid w:val="00FF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5970</Words>
  <Characters>34626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5</cp:revision>
  <cp:lastPrinted>2023-10-05T11:45:00Z</cp:lastPrinted>
  <dcterms:created xsi:type="dcterms:W3CDTF">2023-10-09T09:46:00Z</dcterms:created>
  <dcterms:modified xsi:type="dcterms:W3CDTF">2023-12-29T08:21:00Z</dcterms:modified>
</cp:coreProperties>
</file>